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F23ABC" w14:textId="44974AEA" w:rsidR="00600C43" w:rsidRDefault="00600C43" w:rsidP="00600C43">
      <w:pPr>
        <w:pStyle w:val="WW-Ttulo1"/>
        <w:ind w:right="15"/>
        <w:rPr>
          <w:ins w:id="0" w:author="mma" w:date="2018-01-31T15:04:00Z"/>
          <w:rFonts w:ascii="Arial" w:hAnsi="Arial"/>
          <w:smallCaps/>
          <w:sz w:val="22"/>
          <w:szCs w:val="22"/>
        </w:rPr>
      </w:pPr>
      <w:ins w:id="1" w:author="mma" w:date="2018-01-31T15:04:00Z">
        <w:r>
          <w:rPr>
            <w:noProof/>
            <w:sz w:val="26"/>
          </w:rPr>
          <w:drawing>
            <wp:inline distT="0" distB="0" distL="0" distR="0" wp14:anchorId="6021BA3A" wp14:editId="4E44E879">
              <wp:extent cx="558165" cy="563880"/>
              <wp:effectExtent l="0" t="0" r="0" b="762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58165" cy="563880"/>
                      </a:xfrm>
                      <a:prstGeom prst="rect">
                        <a:avLst/>
                      </a:prstGeom>
                      <a:blipFill dpi="0" rotWithShape="0">
                        <a:blip/>
                        <a:srcRect/>
                        <a:stretch>
                          <a:fillRect/>
                        </a:stretch>
                      </a:blipFill>
                      <a:ln>
                        <a:noFill/>
                      </a:ln>
                    </pic:spPr>
                  </pic:pic>
                </a:graphicData>
              </a:graphic>
            </wp:inline>
          </w:drawing>
        </w:r>
      </w:ins>
    </w:p>
    <w:p w14:paraId="4FC3F4D8" w14:textId="77777777" w:rsidR="00600C43" w:rsidRDefault="00600C43" w:rsidP="00600C43">
      <w:pPr>
        <w:pStyle w:val="WW-Ttulo1"/>
        <w:spacing w:line="276" w:lineRule="auto"/>
        <w:ind w:right="30"/>
        <w:rPr>
          <w:ins w:id="2" w:author="mma" w:date="2018-01-31T15:04:00Z"/>
          <w:rFonts w:ascii="Arial" w:hAnsi="Arial"/>
          <w:smallCaps/>
          <w:sz w:val="22"/>
          <w:szCs w:val="22"/>
        </w:rPr>
      </w:pPr>
      <w:ins w:id="3" w:author="mma" w:date="2018-01-31T15:04:00Z">
        <w:r>
          <w:rPr>
            <w:rFonts w:ascii="Arial" w:hAnsi="Arial"/>
            <w:smallCaps/>
            <w:sz w:val="22"/>
            <w:szCs w:val="22"/>
          </w:rPr>
          <w:t>Ministério do Meio Ambiente</w:t>
        </w:r>
      </w:ins>
    </w:p>
    <w:p w14:paraId="2B94E54D" w14:textId="77777777" w:rsidR="00600C43" w:rsidRDefault="00600C43" w:rsidP="00600C43">
      <w:pPr>
        <w:pStyle w:val="WW-Ttulo11"/>
        <w:spacing w:before="0" w:after="0" w:line="276" w:lineRule="auto"/>
        <w:jc w:val="center"/>
        <w:rPr>
          <w:ins w:id="4" w:author="mma" w:date="2018-01-31T15:04:00Z"/>
          <w:rFonts w:eastAsia="Times New Roman" w:cs="ArialMT"/>
          <w:b/>
          <w:smallCaps/>
          <w:color w:val="000000"/>
          <w:sz w:val="22"/>
          <w:szCs w:val="22"/>
        </w:rPr>
      </w:pPr>
      <w:ins w:id="5" w:author="mma" w:date="2018-01-31T15:04:00Z">
        <w:r>
          <w:rPr>
            <w:rFonts w:eastAsia="Times New Roman" w:cs="ArialMT"/>
            <w:b/>
            <w:smallCaps/>
            <w:color w:val="000000"/>
            <w:sz w:val="22"/>
            <w:szCs w:val="22"/>
          </w:rPr>
          <w:t>Conselho Nacional de Recursos Hídricos</w:t>
        </w:r>
      </w:ins>
    </w:p>
    <w:p w14:paraId="6426D0DB" w14:textId="77777777" w:rsidR="00600C43" w:rsidRDefault="00600C43" w:rsidP="00600C43">
      <w:pPr>
        <w:spacing w:after="0"/>
        <w:jc w:val="center"/>
        <w:rPr>
          <w:ins w:id="6" w:author="mma" w:date="2018-01-31T15:04:00Z"/>
          <w:b/>
        </w:rPr>
        <w:pPrChange w:id="7" w:author="mma" w:date="2018-01-31T15:04:00Z">
          <w:pPr>
            <w:spacing w:after="960"/>
            <w:jc w:val="center"/>
          </w:pPr>
        </w:pPrChange>
      </w:pPr>
    </w:p>
    <w:p w14:paraId="7158BBE1" w14:textId="2FA4E661" w:rsidR="00B83700" w:rsidRPr="007C1CAA" w:rsidRDefault="00B83700" w:rsidP="00251FE1">
      <w:pPr>
        <w:spacing w:after="360"/>
        <w:jc w:val="center"/>
        <w:rPr>
          <w:b/>
        </w:rPr>
        <w:pPrChange w:id="8" w:author="mma" w:date="2018-01-31T14:44:00Z">
          <w:pPr>
            <w:spacing w:after="960"/>
            <w:jc w:val="center"/>
          </w:pPr>
        </w:pPrChange>
      </w:pPr>
      <w:del w:id="9" w:author="mma" w:date="2018-01-31T15:04:00Z">
        <w:r w:rsidRPr="007C1CAA" w:rsidDel="00600C43">
          <w:rPr>
            <w:b/>
            <w:noProof/>
            <w:lang w:eastAsia="pt-BR"/>
          </w:rPr>
          <w:drawing>
            <wp:inline distT="0" distB="0" distL="0" distR="0" wp14:anchorId="7D96B516" wp14:editId="19AE1AD6">
              <wp:extent cx="563245" cy="541020"/>
              <wp:effectExtent l="19050" t="0" r="825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63245" cy="541020"/>
                      </a:xfrm>
                      <a:prstGeom prst="rect">
                        <a:avLst/>
                      </a:prstGeom>
                      <a:noFill/>
                      <a:ln w="9525">
                        <a:noFill/>
                        <a:miter lim="800000"/>
                        <a:headEnd/>
                        <a:tailEnd/>
                      </a:ln>
                    </pic:spPr>
                  </pic:pic>
                </a:graphicData>
              </a:graphic>
            </wp:inline>
          </w:drawing>
        </w:r>
        <w:r w:rsidR="004574DC" w:rsidDel="00600C43">
          <w:rPr>
            <w:b/>
          </w:rPr>
          <w:br/>
        </w:r>
        <w:r w:rsidRPr="007C1CAA" w:rsidDel="00600C43">
          <w:rPr>
            <w:b/>
          </w:rPr>
          <w:delText>MINISTÉRIO DO MEIO AMBIENTE</w:delText>
        </w:r>
        <w:r w:rsidR="004574DC" w:rsidDel="00600C43">
          <w:rPr>
            <w:b/>
          </w:rPr>
          <w:br/>
        </w:r>
        <w:r w:rsidRPr="007C1CAA" w:rsidDel="00600C43">
          <w:rPr>
            <w:b/>
          </w:rPr>
          <w:delText>CONSELHO NACIONAL DE RECURSOS HÍDRICOS</w:delText>
        </w:r>
        <w:r w:rsidR="004574DC" w:rsidDel="00600C43">
          <w:rPr>
            <w:b/>
          </w:rPr>
          <w:br/>
        </w:r>
      </w:del>
      <w:r w:rsidR="007E3BF4" w:rsidRPr="007C1CAA">
        <w:rPr>
          <w:b/>
        </w:rPr>
        <w:t>RESOLUÇÃO</w:t>
      </w:r>
      <w:r w:rsidRPr="007C1CAA">
        <w:rPr>
          <w:b/>
        </w:rPr>
        <w:t xml:space="preserve"> </w:t>
      </w:r>
      <w:r w:rsidRPr="007C1CAA">
        <w:rPr>
          <w:b/>
          <w:color w:val="FF0000"/>
        </w:rPr>
        <w:t>XXX</w:t>
      </w:r>
      <w:r w:rsidRPr="007C1CAA">
        <w:rPr>
          <w:b/>
        </w:rPr>
        <w:t xml:space="preserve">, DE </w:t>
      </w:r>
      <w:r w:rsidR="007E3BF4" w:rsidRPr="007C1CAA">
        <w:rPr>
          <w:b/>
          <w:color w:val="FF0000"/>
        </w:rPr>
        <w:t>XX</w:t>
      </w:r>
      <w:r w:rsidRPr="007C1CAA">
        <w:rPr>
          <w:b/>
        </w:rPr>
        <w:t xml:space="preserve"> DE </w:t>
      </w:r>
      <w:r w:rsidR="004E0BCE">
        <w:rPr>
          <w:b/>
        </w:rPr>
        <w:t>MARÇO DE 2018</w:t>
      </w:r>
    </w:p>
    <w:p w14:paraId="5ED6C0C5" w14:textId="650BB8BE" w:rsidR="00907A87" w:rsidRPr="00251FE1" w:rsidRDefault="00457509" w:rsidP="00537B4A">
      <w:pPr>
        <w:ind w:left="3969"/>
        <w:rPr>
          <w:i/>
          <w:rPrChange w:id="10" w:author="mma" w:date="2018-01-31T14:43:00Z">
            <w:rPr/>
          </w:rPrChange>
        </w:rPr>
      </w:pPr>
      <w:r w:rsidRPr="00251FE1">
        <w:rPr>
          <w:i/>
          <w:rPrChange w:id="11" w:author="mma" w:date="2018-01-31T14:43:00Z">
            <w:rPr/>
          </w:rPrChange>
        </w:rPr>
        <w:t>Define</w:t>
      </w:r>
      <w:r w:rsidR="007E3BF4" w:rsidRPr="00251FE1">
        <w:rPr>
          <w:i/>
          <w:rPrChange w:id="12" w:author="mma" w:date="2018-01-31T14:43:00Z">
            <w:rPr/>
          </w:rPrChange>
        </w:rPr>
        <w:t xml:space="preserve"> </w:t>
      </w:r>
      <w:r w:rsidR="001827BF" w:rsidRPr="00251FE1">
        <w:rPr>
          <w:i/>
          <w:rPrChange w:id="13" w:author="mma" w:date="2018-01-31T14:43:00Z">
            <w:rPr/>
          </w:rPrChange>
        </w:rPr>
        <w:t>diretrizes</w:t>
      </w:r>
      <w:r w:rsidR="007E3BF4" w:rsidRPr="00251FE1">
        <w:rPr>
          <w:i/>
          <w:rPrChange w:id="14" w:author="mma" w:date="2018-01-31T14:43:00Z">
            <w:rPr/>
          </w:rPrChange>
        </w:rPr>
        <w:t xml:space="preserve"> e critérios para </w:t>
      </w:r>
      <w:r w:rsidR="00237F52" w:rsidRPr="00251FE1">
        <w:rPr>
          <w:i/>
          <w:rPrChange w:id="15" w:author="mma" w:date="2018-01-31T14:43:00Z">
            <w:rPr/>
          </w:rPrChange>
        </w:rPr>
        <w:t xml:space="preserve">o estabelecimento </w:t>
      </w:r>
      <w:r w:rsidR="007E3BF4" w:rsidRPr="00251FE1">
        <w:rPr>
          <w:i/>
          <w:rPrChange w:id="16" w:author="mma" w:date="2018-01-31T14:43:00Z">
            <w:rPr/>
          </w:rPrChange>
        </w:rPr>
        <w:t xml:space="preserve">de prioridades para outorga de direitos de uso de recursos hídricos como conteúdo mínimo </w:t>
      </w:r>
      <w:del w:id="17" w:author="mma" w:date="2018-01-31T15:12:00Z">
        <w:r w:rsidR="007E3BF4" w:rsidRPr="00251FE1" w:rsidDel="00501CDE">
          <w:rPr>
            <w:i/>
            <w:rPrChange w:id="18" w:author="mma" w:date="2018-01-31T14:43:00Z">
              <w:rPr/>
            </w:rPrChange>
          </w:rPr>
          <w:delText>de um</w:delText>
        </w:r>
      </w:del>
      <w:ins w:id="19" w:author="mma" w:date="2018-01-31T15:12:00Z">
        <w:r w:rsidR="00501CDE">
          <w:rPr>
            <w:i/>
          </w:rPr>
          <w:t>dos</w:t>
        </w:r>
      </w:ins>
      <w:r w:rsidR="007E3BF4" w:rsidRPr="00251FE1">
        <w:rPr>
          <w:i/>
          <w:rPrChange w:id="20" w:author="mma" w:date="2018-01-31T14:43:00Z">
            <w:rPr/>
          </w:rPrChange>
        </w:rPr>
        <w:t xml:space="preserve"> Plano</w:t>
      </w:r>
      <w:ins w:id="21" w:author="mma" w:date="2018-01-31T15:12:00Z">
        <w:r w:rsidR="00501CDE">
          <w:rPr>
            <w:i/>
          </w:rPr>
          <w:t>s</w:t>
        </w:r>
      </w:ins>
      <w:r w:rsidR="007E3BF4" w:rsidRPr="00251FE1">
        <w:rPr>
          <w:i/>
          <w:rPrChange w:id="22" w:author="mma" w:date="2018-01-31T14:43:00Z">
            <w:rPr/>
          </w:rPrChange>
        </w:rPr>
        <w:t xml:space="preserve"> de Recursos Hídricos </w:t>
      </w:r>
      <w:r w:rsidR="006F502B" w:rsidRPr="00251FE1">
        <w:rPr>
          <w:i/>
          <w:rPrChange w:id="23" w:author="mma" w:date="2018-01-31T14:43:00Z">
            <w:rPr/>
          </w:rPrChange>
        </w:rPr>
        <w:t>conforme inciso VIII do Art.</w:t>
      </w:r>
      <w:r w:rsidR="007C1CAA" w:rsidRPr="00251FE1">
        <w:rPr>
          <w:i/>
          <w:rPrChange w:id="24" w:author="mma" w:date="2018-01-31T14:43:00Z">
            <w:rPr/>
          </w:rPrChange>
        </w:rPr>
        <w:t xml:space="preserve">7º </w:t>
      </w:r>
      <w:r w:rsidR="006F502B" w:rsidRPr="00251FE1">
        <w:rPr>
          <w:i/>
          <w:rPrChange w:id="25" w:author="mma" w:date="2018-01-31T14:43:00Z">
            <w:rPr/>
          </w:rPrChange>
        </w:rPr>
        <w:t xml:space="preserve">da Lei </w:t>
      </w:r>
      <w:r w:rsidR="000C0FA7" w:rsidRPr="00251FE1">
        <w:rPr>
          <w:i/>
          <w:rPrChange w:id="26" w:author="mma" w:date="2018-01-31T14:43:00Z">
            <w:rPr/>
          </w:rPrChange>
        </w:rPr>
        <w:t>N</w:t>
      </w:r>
      <w:r w:rsidR="006F502B" w:rsidRPr="00251FE1">
        <w:rPr>
          <w:i/>
          <w:rPrChange w:id="27" w:author="mma" w:date="2018-01-31T14:43:00Z">
            <w:rPr/>
          </w:rPrChange>
        </w:rPr>
        <w:t>º</w:t>
      </w:r>
      <w:r w:rsidR="008102E7" w:rsidRPr="00251FE1">
        <w:rPr>
          <w:i/>
          <w:rPrChange w:id="28" w:author="mma" w:date="2018-01-31T14:43:00Z">
            <w:rPr/>
          </w:rPrChange>
        </w:rPr>
        <w:t xml:space="preserve"> </w:t>
      </w:r>
      <w:r w:rsidR="006F502B" w:rsidRPr="00251FE1">
        <w:rPr>
          <w:i/>
          <w:rPrChange w:id="29" w:author="mma" w:date="2018-01-31T14:43:00Z">
            <w:rPr/>
          </w:rPrChange>
        </w:rPr>
        <w:t>9.433/97.</w:t>
      </w:r>
    </w:p>
    <w:p w14:paraId="52011D00" w14:textId="11ABB2F4" w:rsidR="00750738" w:rsidRPr="007C1CAA" w:rsidRDefault="006F502B" w:rsidP="007C1CAA">
      <w:r w:rsidRPr="007C1CAA">
        <w:t xml:space="preserve">O </w:t>
      </w:r>
      <w:r w:rsidRPr="007C1CAA">
        <w:rPr>
          <w:b/>
          <w:bCs/>
        </w:rPr>
        <w:t xml:space="preserve">CONSELHO NACIONAL DE RECURSOS HÍDRICOS - CNRH, </w:t>
      </w:r>
      <w:r w:rsidRPr="007C1CAA">
        <w:t>no uso das suas competências, que lhe são conferidas pelas Leis nº</w:t>
      </w:r>
      <w:r w:rsidR="004574DC">
        <w:t> </w:t>
      </w:r>
      <w:r w:rsidRPr="007C1CAA">
        <w:t>9.433, de 8 de janeiro de 1997, nº</w:t>
      </w:r>
      <w:r w:rsidR="004574DC">
        <w:t> </w:t>
      </w:r>
      <w:r w:rsidRPr="007C1CAA">
        <w:t>9.984, de 17 de julho de 2000, nº</w:t>
      </w:r>
      <w:r w:rsidR="004574DC">
        <w:t> </w:t>
      </w:r>
      <w:r w:rsidRPr="007C1CAA">
        <w:t>12.334, de 20 se</w:t>
      </w:r>
      <w:r w:rsidR="004574DC">
        <w:t>tembro de 2010 e pelo Decreto nº </w:t>
      </w:r>
      <w:r w:rsidRPr="007C1CAA">
        <w:t>4.613, de 11 de março de 2003</w:t>
      </w:r>
      <w:r w:rsidR="004574DC">
        <w:t>,</w:t>
      </w:r>
      <w:r w:rsidRPr="007C1CAA">
        <w:t xml:space="preserve"> e tendo em vista o disposto em seu Regimento Interno, anexo à Portaria MMA nº 437, de 08 de novembro de 2013;</w:t>
      </w:r>
    </w:p>
    <w:p w14:paraId="2E56CF4A" w14:textId="5400B7EF" w:rsidR="000F03E8" w:rsidRPr="007C1CAA" w:rsidRDefault="006F502B" w:rsidP="007C1CAA">
      <w:r w:rsidRPr="007C1CAA">
        <w:t xml:space="preserve">Considerando as competências específicas atribuídas ao CNRH no Art. 35 da </w:t>
      </w:r>
      <w:r w:rsidR="00193A7A">
        <w:t>Lei n.º </w:t>
      </w:r>
      <w:r w:rsidRPr="007C1CAA">
        <w:t xml:space="preserve">9.433/97, postas nos inciso VI, que determina ao </w:t>
      </w:r>
      <w:r w:rsidR="002936CA" w:rsidRPr="007C1CAA">
        <w:t xml:space="preserve">conselho </w:t>
      </w:r>
      <w:r w:rsidRPr="007C1CAA">
        <w:t>“estabelecer diretrizes complementares para implementação da Política Nacional de Recursos Hídricos, aplicação de seus instrumentos e atuação do Sistema Nacional de Gerenciamento de Recursos Hídricos” e inciso X, “estabelecer critérios gerais para a outorga de direitos de uso de recursos hídricos e para a cobrança por seu uso”;</w:t>
      </w:r>
    </w:p>
    <w:p w14:paraId="67DE3FC0" w14:textId="08881D90" w:rsidR="000F03E8" w:rsidRPr="007C1CAA" w:rsidRDefault="006F502B" w:rsidP="007C1CAA">
      <w:r w:rsidRPr="007C1CAA">
        <w:t>Considerando que na referida Lei, em seu Art.</w:t>
      </w:r>
      <w:r w:rsidR="002936CA">
        <w:t> </w:t>
      </w:r>
      <w:r w:rsidR="00701964" w:rsidRPr="007C1CAA">
        <w:t>7º</w:t>
      </w:r>
      <w:r w:rsidRPr="007C1CAA">
        <w:t>, sobre conteúdo mínimo dos Planos de Recursos Hídricos, sejam esses nacional, estaduais ou de bacias, em seu inciso VIII determina que devam conter “prioridades para outorga de direitos de uso de recursos hídricos” e ainda sobre esse mesmo tema, ao regulamentar a outorga, em seu Art.</w:t>
      </w:r>
      <w:r w:rsidR="00701964" w:rsidRPr="007C1CAA">
        <w:t xml:space="preserve"> </w:t>
      </w:r>
      <w:r w:rsidRPr="007C1CAA">
        <w:t>13, determina que “toda outorga estará condicionada às prioridades de uso estabelecidas nos Planos de Recursos Hídricos e deverá respeitar a classe em que o corpo de água estiver enquadrado e a manutenção de condições adequadas ao transporte aquaviário, quando for o caso”;</w:t>
      </w:r>
    </w:p>
    <w:p w14:paraId="08F9D8E3" w14:textId="24A22061" w:rsidR="00B46280" w:rsidRDefault="006F502B" w:rsidP="006C1F4E">
      <w:r w:rsidRPr="007C1CAA">
        <w:t>Considerando que, dentre seus fundamentos, a Política Nacional de Recursos Hídricos</w:t>
      </w:r>
      <w:r w:rsidR="002B246C" w:rsidRPr="007C1CAA">
        <w:t>,</w:t>
      </w:r>
      <w:r w:rsidRPr="007C1CAA">
        <w:t xml:space="preserve"> expressa na </w:t>
      </w:r>
      <w:r w:rsidR="00701964" w:rsidRPr="007C1CAA">
        <w:t>L</w:t>
      </w:r>
      <w:r w:rsidRPr="007C1CAA">
        <w:t>ei n.º</w:t>
      </w:r>
      <w:r w:rsidR="00753327">
        <w:t> </w:t>
      </w:r>
      <w:r w:rsidRPr="007C1CAA">
        <w:t xml:space="preserve">9.433/97, conforme Art. 1º, incisos III e IV, respectivamente, </w:t>
      </w:r>
      <w:ins w:id="30" w:author="mma" w:date="2018-01-31T15:22:00Z">
        <w:r w:rsidR="00E7230C">
          <w:t>estabelece</w:t>
        </w:r>
      </w:ins>
      <w:del w:id="31" w:author="mma" w:date="2018-01-31T15:22:00Z">
        <w:r w:rsidRPr="007C1CAA" w:rsidDel="00E7230C">
          <w:delText>está</w:delText>
        </w:r>
      </w:del>
      <w:r w:rsidRPr="007C1CAA">
        <w:t xml:space="preserve"> que “em situações de escassez, o uso prioritário dos recursos hídricos é o consumo humano e a dessedentação de animais” e</w:t>
      </w:r>
      <w:r w:rsidR="004B5909">
        <w:t>, concomitantemente,</w:t>
      </w:r>
      <w:r w:rsidRPr="007C1CAA">
        <w:t xml:space="preserve"> que “a gestão dos recursos hídricos deve sempre proporcionar o uso múltiplo das águas” e que, em seu Art.</w:t>
      </w:r>
      <w:r w:rsidR="002B246C" w:rsidRPr="007C1CAA">
        <w:t xml:space="preserve"> </w:t>
      </w:r>
      <w:r w:rsidRPr="007C1CAA">
        <w:t xml:space="preserve">2º, sobre os objetivos da Política, </w:t>
      </w:r>
      <w:del w:id="32" w:author="mma" w:date="2018-01-31T15:22:00Z">
        <w:r w:rsidRPr="007C1CAA" w:rsidDel="00E7230C">
          <w:delText xml:space="preserve">está que </w:delText>
        </w:r>
      </w:del>
      <w:r w:rsidRPr="007C1CAA">
        <w:t>deve</w:t>
      </w:r>
      <w:ins w:id="33" w:author="mma" w:date="2018-01-31T15:22:00Z">
        <w:r w:rsidR="00E7230C">
          <w:t>-se</w:t>
        </w:r>
      </w:ins>
      <w:r w:rsidRPr="007C1CAA">
        <w:t xml:space="preserve"> “assegurar à atual e às futuras gerações a necessária disponibilidade de água, em padrões de qualidade adequados aos respectivos usos”;</w:t>
      </w:r>
      <w:ins w:id="34" w:author="mma" w:date="2018-01-31T15:25:00Z">
        <w:r w:rsidR="00625B70">
          <w:t xml:space="preserve"> </w:t>
        </w:r>
        <w:r w:rsidR="00091D67">
          <w:t>[</w:t>
        </w:r>
      </w:ins>
      <w:ins w:id="35" w:author="mma" w:date="2018-01-31T15:26:00Z">
        <w:r w:rsidR="00091D67">
          <w:t>Wilson Azevedo</w:t>
        </w:r>
      </w:ins>
      <w:ins w:id="36" w:author="mma" w:date="2018-01-31T15:25:00Z">
        <w:r w:rsidR="00091D67">
          <w:t xml:space="preserve"> complementa</w:t>
        </w:r>
      </w:ins>
      <w:ins w:id="37" w:author="mma" w:date="2018-01-31T15:26:00Z">
        <w:r w:rsidR="00091D67">
          <w:t>rá com um considerando sobre gestão descentralizada e participativa</w:t>
        </w:r>
      </w:ins>
      <w:ins w:id="38" w:author="mma" w:date="2018-01-31T15:25:00Z">
        <w:r w:rsidR="00091D67">
          <w:t>]</w:t>
        </w:r>
      </w:ins>
    </w:p>
    <w:p w14:paraId="02B07F84" w14:textId="520525F6" w:rsidR="006C1F4E" w:rsidRDefault="006C1F4E" w:rsidP="006C1F4E">
      <w:r>
        <w:t xml:space="preserve">Considerando que a referida Lei, no seu </w:t>
      </w:r>
      <w:r w:rsidRPr="00D13AAC">
        <w:t>Art.</w:t>
      </w:r>
      <w:r w:rsidR="004574DC">
        <w:t> </w:t>
      </w:r>
      <w:r w:rsidRPr="00D13AAC">
        <w:t>12, parágrafo segundo</w:t>
      </w:r>
      <w:r>
        <w:t xml:space="preserve">, determina que </w:t>
      </w:r>
      <w:r w:rsidRPr="00D13AAC">
        <w:t xml:space="preserve">a outorga e a utilização de recursos hídricos para fins de geração de energia elétrica estará </w:t>
      </w:r>
      <w:r w:rsidRPr="00D13AAC">
        <w:lastRenderedPageBreak/>
        <w:t xml:space="preserve">subordinada ao Plano Nacional de Recursos Hídricos, obedecida a disciplina da </w:t>
      </w:r>
      <w:r>
        <w:t>legislação setorial específica;</w:t>
      </w:r>
    </w:p>
    <w:p w14:paraId="10ABFE2D" w14:textId="77777777" w:rsidR="004E0BCE" w:rsidRDefault="0045762E" w:rsidP="000C5A91">
      <w:r w:rsidRPr="0045762E">
        <w:t>Considerando que a referida Lei, em seu Art. 15 estabelece as circunstâncias nas quais a outorga poderá ser suspensa parcial ou totalmente;</w:t>
      </w:r>
    </w:p>
    <w:p w14:paraId="5721C109" w14:textId="12117691" w:rsidR="0045762E" w:rsidRDefault="0045762E" w:rsidP="000C5A91">
      <w:pPr>
        <w:rPr>
          <w:rFonts w:eastAsia="Times New Roman"/>
          <w:lang w:eastAsia="pt-BR"/>
        </w:rPr>
      </w:pPr>
      <w:r w:rsidRPr="003667CA">
        <w:rPr>
          <w:rFonts w:eastAsia="Times New Roman"/>
          <w:lang w:eastAsia="pt-BR"/>
        </w:rPr>
        <w:t>Consi</w:t>
      </w:r>
      <w:r w:rsidR="004574DC">
        <w:rPr>
          <w:rFonts w:eastAsia="Times New Roman"/>
          <w:lang w:eastAsia="pt-BR"/>
        </w:rPr>
        <w:t>derando que a Resolução CNRH nº </w:t>
      </w:r>
      <w:r w:rsidRPr="003667CA">
        <w:rPr>
          <w:rFonts w:eastAsia="Times New Roman"/>
          <w:lang w:eastAsia="pt-BR"/>
        </w:rPr>
        <w:t>145, de 12 de dezembro de 2012, estabelece diretrizes para a elaboração de Planos de Recursos Hídricos de Bacias hidrográficas;</w:t>
      </w:r>
    </w:p>
    <w:p w14:paraId="622F9987" w14:textId="18DC8D86" w:rsidR="0045762E" w:rsidRDefault="0045762E" w:rsidP="0045762E">
      <w:r>
        <w:rPr>
          <w:rFonts w:eastAsia="Times New Roman"/>
          <w:lang w:eastAsia="pt-BR"/>
        </w:rPr>
        <w:t>Consi</w:t>
      </w:r>
      <w:r w:rsidR="004574DC">
        <w:rPr>
          <w:rFonts w:eastAsia="Times New Roman"/>
          <w:lang w:eastAsia="pt-BR"/>
        </w:rPr>
        <w:t>derando que a Resolução CNRH n° </w:t>
      </w:r>
      <w:r>
        <w:rPr>
          <w:rFonts w:eastAsia="Times New Roman"/>
          <w:lang w:eastAsia="pt-BR"/>
        </w:rPr>
        <w:t>16, de 8 maio de 2001, estabelece os critérios e diretrizes gerais para emissão de outorga de direito de uso de recursos hídricos no País;</w:t>
      </w:r>
    </w:p>
    <w:p w14:paraId="482371A2" w14:textId="62B4183A" w:rsidR="001A423E" w:rsidRPr="000818F1" w:rsidRDefault="007E3BF4" w:rsidP="00DB00A2">
      <w:pPr>
        <w:pStyle w:val="Ttulo1"/>
      </w:pPr>
      <w:r w:rsidRPr="000818F1">
        <w:t>Resolve:</w:t>
      </w:r>
    </w:p>
    <w:p w14:paraId="16FDF87A" w14:textId="354DFDFD" w:rsidR="007E3BF4" w:rsidRDefault="00457509" w:rsidP="007C1CAA">
      <w:r w:rsidRPr="007C1CAA">
        <w:rPr>
          <w:b/>
        </w:rPr>
        <w:t>Art.1º</w:t>
      </w:r>
      <w:r w:rsidRPr="007C1CAA">
        <w:t xml:space="preserve"> </w:t>
      </w:r>
      <w:r w:rsidR="004E0BCE">
        <w:t>Instituir</w:t>
      </w:r>
      <w:r w:rsidR="004E0BCE" w:rsidRPr="007C1CAA">
        <w:t xml:space="preserve"> </w:t>
      </w:r>
      <w:r w:rsidR="0078222A" w:rsidRPr="007C1CAA">
        <w:t>as diretrizes</w:t>
      </w:r>
      <w:r w:rsidR="007E3BF4" w:rsidRPr="007C1CAA">
        <w:t xml:space="preserve"> </w:t>
      </w:r>
      <w:r w:rsidR="00237F52" w:rsidRPr="007C1CAA">
        <w:t xml:space="preserve">e </w:t>
      </w:r>
      <w:r w:rsidR="0078222A" w:rsidRPr="007C1CAA">
        <w:t xml:space="preserve">os </w:t>
      </w:r>
      <w:r w:rsidR="007E3BF4" w:rsidRPr="007C1CAA">
        <w:t>critérios</w:t>
      </w:r>
      <w:r w:rsidR="00FD6A80">
        <w:t xml:space="preserve"> gerais</w:t>
      </w:r>
      <w:r w:rsidR="007E3BF4" w:rsidRPr="007C1CAA">
        <w:t xml:space="preserve"> para </w:t>
      </w:r>
      <w:r w:rsidR="00237F52" w:rsidRPr="007C1CAA">
        <w:t xml:space="preserve">o estabelecimento </w:t>
      </w:r>
      <w:r w:rsidR="007E3BF4" w:rsidRPr="007C1CAA">
        <w:t>de prioridades para outorga de direitos de uso de recursos hídricos</w:t>
      </w:r>
      <w:r w:rsidR="00BD2111">
        <w:t>, de águas superficiais ou subterrâneas,</w:t>
      </w:r>
      <w:r w:rsidR="003B2D9F" w:rsidRPr="007C1CAA">
        <w:t xml:space="preserve"> </w:t>
      </w:r>
      <w:r w:rsidR="007E3BF4" w:rsidRPr="007C1CAA">
        <w:t xml:space="preserve">como conteúdo mínimo </w:t>
      </w:r>
      <w:r w:rsidR="00237F52" w:rsidRPr="007C1CAA">
        <w:t>dos planos de recursos hídricos</w:t>
      </w:r>
      <w:r w:rsidR="007E3BF4" w:rsidRPr="007C1CAA">
        <w:t>, conforme inciso VIII do Art.7</w:t>
      </w:r>
      <w:r w:rsidR="00F678B4" w:rsidRPr="007C1CAA">
        <w:t>º da</w:t>
      </w:r>
      <w:r w:rsidR="00193A7A">
        <w:t xml:space="preserve"> Lei n.º </w:t>
      </w:r>
      <w:r w:rsidR="007E3BF4" w:rsidRPr="007C1CAA">
        <w:t>9.433/97</w:t>
      </w:r>
      <w:r w:rsidR="00237F52" w:rsidRPr="007C1CAA">
        <w:t>.</w:t>
      </w:r>
    </w:p>
    <w:p w14:paraId="0C159E37" w14:textId="64EA7EB3" w:rsidR="004E0BCE" w:rsidRPr="007C1CAA" w:rsidRDefault="004E0BCE" w:rsidP="00837340">
      <w:pPr>
        <w:ind w:left="360"/>
      </w:pPr>
      <w:r w:rsidRPr="004E0BCE">
        <w:t xml:space="preserve">§1º O estabelecimento de prioridades para outorga </w:t>
      </w:r>
      <w:r>
        <w:t>é</w:t>
      </w:r>
      <w:r w:rsidRPr="004E0BCE">
        <w:t xml:space="preserve"> aplicável em situações de escassez</w:t>
      </w:r>
      <w:ins w:id="39" w:author="mma" w:date="2018-01-31T16:09:00Z">
        <w:r w:rsidR="00ED1932">
          <w:t>,</w:t>
        </w:r>
      </w:ins>
      <w:r w:rsidRPr="004E0BCE">
        <w:t xml:space="preserve"> identificadas nas fases de diagnóstico ou prognóstico do plano de recursos hídricos ou em estudos complementares</w:t>
      </w:r>
      <w:ins w:id="40" w:author="mma" w:date="2018-01-31T16:04:00Z">
        <w:r w:rsidR="00ED1932">
          <w:t>,</w:t>
        </w:r>
      </w:ins>
      <w:r w:rsidRPr="004E0BCE">
        <w:t xml:space="preserve"> e em áreas identificadas como de restrição de uso.</w:t>
      </w:r>
    </w:p>
    <w:p w14:paraId="25703C4C" w14:textId="0C2FC7CA" w:rsidR="00A81C57" w:rsidRPr="007C1CAA" w:rsidRDefault="00837340" w:rsidP="00837340">
      <w:pPr>
        <w:ind w:left="360"/>
      </w:pPr>
      <w:r>
        <w:t>§2</w:t>
      </w:r>
      <w:r w:rsidRPr="004E0BCE">
        <w:t xml:space="preserve">º </w:t>
      </w:r>
      <w:r w:rsidR="003A3C69">
        <w:t>Sempre que se tratar de plano de recursos hídricos de bacia hidrográfica estadual, a</w:t>
      </w:r>
      <w:r w:rsidR="00A81C57" w:rsidRPr="007C1CAA">
        <w:t xml:space="preserve">s prioridades </w:t>
      </w:r>
      <w:r w:rsidR="00855CCE" w:rsidRPr="007C1CAA">
        <w:t>mencionadas no caput</w:t>
      </w:r>
      <w:r w:rsidR="00A81C57" w:rsidRPr="007C1CAA">
        <w:t xml:space="preserve"> devem observar as diretrizes e critérios gerais apresentados nesta </w:t>
      </w:r>
      <w:r w:rsidR="00E36E7A" w:rsidRPr="007C1CAA">
        <w:t xml:space="preserve">resolução </w:t>
      </w:r>
      <w:r w:rsidR="00A81C57" w:rsidRPr="007C1CAA">
        <w:t>e</w:t>
      </w:r>
      <w:r w:rsidR="003A3C69">
        <w:t xml:space="preserve"> aquelas previstas em</w:t>
      </w:r>
      <w:r w:rsidR="00A81C57" w:rsidRPr="007C1CAA">
        <w:t xml:space="preserve"> </w:t>
      </w:r>
      <w:r w:rsidR="00C23909" w:rsidRPr="007C1CAA">
        <w:t>nor</w:t>
      </w:r>
      <w:r w:rsidR="007620C8" w:rsidRPr="007C1CAA">
        <w:t>mas legais no âmbito estadual e</w:t>
      </w:r>
      <w:r w:rsidR="00A81C57" w:rsidRPr="007C1CAA">
        <w:t xml:space="preserve"> deliberações específicas dos respectivos Conselhos Estaduais de Recursos Hídricos</w:t>
      </w:r>
      <w:r w:rsidR="00F86079">
        <w:t xml:space="preserve"> (CERHs)</w:t>
      </w:r>
      <w:r w:rsidR="00A81C57" w:rsidRPr="007C1CAA">
        <w:t xml:space="preserve">, se houver, </w:t>
      </w:r>
      <w:r w:rsidR="003A3C69">
        <w:t>sem prejuízo de atender as</w:t>
      </w:r>
      <w:r w:rsidR="00A81C57" w:rsidRPr="007C1CAA">
        <w:t xml:space="preserve"> diretrizes e metas apresentadas no Plano Nacional</w:t>
      </w:r>
      <w:r w:rsidR="003A3C69">
        <w:t xml:space="preserve"> de Recursos Hídricos</w:t>
      </w:r>
      <w:r w:rsidR="00A81C57" w:rsidRPr="007C1CAA">
        <w:t xml:space="preserve"> e respectivos Planos Estaduais de Recursos Hídricos.</w:t>
      </w:r>
    </w:p>
    <w:p w14:paraId="7D0BC592" w14:textId="77777777" w:rsidR="00F678B4" w:rsidRPr="007C1CAA" w:rsidRDefault="00F678B4" w:rsidP="007C1CAA">
      <w:r w:rsidRPr="007C1CAA">
        <w:rPr>
          <w:b/>
        </w:rPr>
        <w:t>Art. 2º</w:t>
      </w:r>
      <w:r w:rsidRPr="007C1CAA">
        <w:t xml:space="preserve"> São diretrizes que fundamentam o estabelecimento de prioridades para a outorga:</w:t>
      </w:r>
    </w:p>
    <w:p w14:paraId="7ADCC89D" w14:textId="4D2E83C1" w:rsidR="00F678B4" w:rsidRPr="007C1CAA" w:rsidRDefault="00C7076C" w:rsidP="007C1CAA">
      <w:pPr>
        <w:pStyle w:val="PargrafodaLista"/>
        <w:numPr>
          <w:ilvl w:val="0"/>
          <w:numId w:val="2"/>
        </w:numPr>
      </w:pPr>
      <w:r w:rsidRPr="007C1CAA">
        <w:t xml:space="preserve">Garantir </w:t>
      </w:r>
      <w:r w:rsidR="00F678B4" w:rsidRPr="007C1CAA">
        <w:t>a prioridade de uso para o consumo humano e a dessedentação de anima</w:t>
      </w:r>
      <w:r w:rsidR="004646A3">
        <w:t>is</w:t>
      </w:r>
      <w:r w:rsidR="00F678B4" w:rsidRPr="007C1CAA">
        <w:t xml:space="preserve"> quando em situação de escassez hídrica declarada;</w:t>
      </w:r>
    </w:p>
    <w:p w14:paraId="03092846" w14:textId="1D84BB24" w:rsidR="00F678B4" w:rsidRDefault="00C7076C" w:rsidP="007C1CAA">
      <w:pPr>
        <w:pStyle w:val="PargrafodaLista"/>
        <w:numPr>
          <w:ilvl w:val="0"/>
          <w:numId w:val="2"/>
        </w:numPr>
      </w:pPr>
      <w:r w:rsidRPr="007C1CAA">
        <w:t xml:space="preserve">Promover </w:t>
      </w:r>
      <w:r w:rsidR="00F678B4" w:rsidRPr="007C1CAA">
        <w:t>o uso múltiplo da água</w:t>
      </w:r>
      <w:r w:rsidR="00D670DD">
        <w:t>,</w:t>
      </w:r>
      <w:r w:rsidR="00F678B4" w:rsidRPr="007C1CAA">
        <w:t xml:space="preserve"> assegurar o controle quantitativo e qualitativo dos diversos usos da água e</w:t>
      </w:r>
      <w:r w:rsidR="00D670DD">
        <w:t xml:space="preserve"> assegurar</w:t>
      </w:r>
      <w:r w:rsidR="00F678B4" w:rsidRPr="007C1CAA">
        <w:t xml:space="preserve"> o efetivo exercício dos direitos de acesso à água;</w:t>
      </w:r>
    </w:p>
    <w:p w14:paraId="115AB503" w14:textId="48AF2C89" w:rsidR="00F678B4" w:rsidRPr="007C1CAA" w:rsidRDefault="00C7076C" w:rsidP="007C1CAA">
      <w:pPr>
        <w:pStyle w:val="PargrafodaLista"/>
        <w:numPr>
          <w:ilvl w:val="0"/>
          <w:numId w:val="2"/>
        </w:numPr>
      </w:pPr>
      <w:r w:rsidRPr="007C1CAA">
        <w:t xml:space="preserve">Priorizar </w:t>
      </w:r>
      <w:r w:rsidR="00F678B4" w:rsidRPr="007C1CAA">
        <w:t>soluções de gestão consubstanciadas por:</w:t>
      </w:r>
    </w:p>
    <w:p w14:paraId="5FDEF4AE" w14:textId="28B29A17" w:rsidR="00F678B4" w:rsidRPr="007C1CAA" w:rsidRDefault="00C7076C" w:rsidP="007C1CAA">
      <w:pPr>
        <w:pStyle w:val="PargrafodaLista"/>
        <w:numPr>
          <w:ilvl w:val="1"/>
          <w:numId w:val="2"/>
        </w:numPr>
      </w:pPr>
      <w:r w:rsidRPr="007C1CAA">
        <w:t xml:space="preserve">Acordos </w:t>
      </w:r>
      <w:r w:rsidR="00F678B4" w:rsidRPr="005F7C6D">
        <w:rPr>
          <w:strike/>
          <w:color w:val="FF0000"/>
          <w:rPrChange w:id="41" w:author="mma" w:date="2018-01-31T16:17:00Z">
            <w:rPr/>
          </w:rPrChange>
        </w:rPr>
        <w:t xml:space="preserve">coletivos </w:t>
      </w:r>
      <w:r w:rsidR="00F678B4" w:rsidRPr="007C1CAA">
        <w:t>entre os envolvidos;</w:t>
      </w:r>
    </w:p>
    <w:p w14:paraId="075D97B9" w14:textId="3DB9E67A" w:rsidR="00F678B4" w:rsidRPr="004646A3" w:rsidRDefault="00C7076C" w:rsidP="007C1CAA">
      <w:pPr>
        <w:pStyle w:val="PargrafodaLista"/>
        <w:numPr>
          <w:ilvl w:val="1"/>
          <w:numId w:val="2"/>
        </w:numPr>
      </w:pPr>
      <w:r w:rsidRPr="007C1CAA">
        <w:t xml:space="preserve">Avanços </w:t>
      </w:r>
      <w:r w:rsidR="004646A3" w:rsidRPr="006B752F">
        <w:t>metod</w:t>
      </w:r>
      <w:r w:rsidR="00F678B4" w:rsidRPr="006B752F">
        <w:t>ológicos</w:t>
      </w:r>
      <w:r w:rsidR="00F678B4" w:rsidRPr="007C1CAA">
        <w:t xml:space="preserve"> na aplicação da </w:t>
      </w:r>
      <w:r w:rsidR="00F678B4" w:rsidRPr="004646A3">
        <w:t>outorga</w:t>
      </w:r>
      <w:r w:rsidR="00F678B4" w:rsidRPr="0045762E">
        <w:t>;</w:t>
      </w:r>
    </w:p>
    <w:p w14:paraId="028FD95B" w14:textId="1F1397E2" w:rsidR="00F678B4" w:rsidRPr="007C1CAA" w:rsidRDefault="00C7076C" w:rsidP="007C1CAA">
      <w:pPr>
        <w:pStyle w:val="PargrafodaLista"/>
        <w:numPr>
          <w:ilvl w:val="0"/>
          <w:numId w:val="2"/>
        </w:numPr>
      </w:pPr>
      <w:r w:rsidRPr="007C1CAA">
        <w:t xml:space="preserve">Fomentar </w:t>
      </w:r>
      <w:r w:rsidR="00F678B4" w:rsidRPr="007C1CAA">
        <w:t>a utilização racional e integrada dos recursos hídricos, com vistas ao desenvolvimento sustentável</w:t>
      </w:r>
      <w:r w:rsidR="004646A3">
        <w:t>, considerando os avanços tecnológicos no uso da água</w:t>
      </w:r>
      <w:r w:rsidR="00F678B4" w:rsidRPr="007C1CAA">
        <w:t>;</w:t>
      </w:r>
    </w:p>
    <w:p w14:paraId="63921AE6" w14:textId="25EC6706" w:rsidR="00F678B4" w:rsidRDefault="00C7076C" w:rsidP="007C1CAA">
      <w:pPr>
        <w:pStyle w:val="PargrafodaLista"/>
        <w:numPr>
          <w:ilvl w:val="0"/>
          <w:numId w:val="2"/>
        </w:numPr>
      </w:pPr>
      <w:r w:rsidRPr="007C1CAA">
        <w:t xml:space="preserve">Observar </w:t>
      </w:r>
      <w:r w:rsidR="00F678B4" w:rsidRPr="007C1CAA">
        <w:t>as diversidades físicas, bióticas, demográficas, econômicas, sociais e culturais</w:t>
      </w:r>
      <w:r w:rsidR="00126EBF">
        <w:t xml:space="preserve"> </w:t>
      </w:r>
      <w:r w:rsidR="00837340" w:rsidRPr="001E2164">
        <w:rPr>
          <w:strike/>
          <w:color w:val="FF0000"/>
          <w:rPrChange w:id="42" w:author="mma" w:date="2018-01-31T16:33:00Z">
            <w:rPr/>
          </w:rPrChange>
        </w:rPr>
        <w:t>intrínsecas</w:t>
      </w:r>
      <w:r w:rsidR="00126EBF" w:rsidRPr="001E2164">
        <w:rPr>
          <w:strike/>
          <w:color w:val="FF0000"/>
          <w:rPrChange w:id="43" w:author="mma" w:date="2018-01-31T16:33:00Z">
            <w:rPr/>
          </w:rPrChange>
        </w:rPr>
        <w:t xml:space="preserve"> nas quais seja necessário estabelecer prioridades </w:t>
      </w:r>
      <w:r w:rsidR="006D64E8" w:rsidRPr="001E2164">
        <w:rPr>
          <w:strike/>
          <w:color w:val="FF0000"/>
          <w:rPrChange w:id="44" w:author="mma" w:date="2018-01-31T16:33:00Z">
            <w:rPr/>
          </w:rPrChange>
        </w:rPr>
        <w:t>para outorga</w:t>
      </w:r>
      <w:r w:rsidR="00F678B4" w:rsidRPr="007C1CAA">
        <w:t>;</w:t>
      </w:r>
    </w:p>
    <w:p w14:paraId="3382AF7F" w14:textId="619FCB8C" w:rsidR="0005178F" w:rsidRPr="007C1CAA" w:rsidRDefault="0005178F" w:rsidP="007C1CAA">
      <w:pPr>
        <w:pStyle w:val="PargrafodaLista"/>
        <w:numPr>
          <w:ilvl w:val="0"/>
          <w:numId w:val="2"/>
        </w:numPr>
      </w:pPr>
      <w:r>
        <w:t>Observar o balanço hídrico atualizado</w:t>
      </w:r>
      <w:ins w:id="45" w:author="mma" w:date="2018-01-31T16:31:00Z">
        <w:r w:rsidR="000F4C6E">
          <w:t>,</w:t>
        </w:r>
      </w:ins>
      <w:ins w:id="46" w:author="mma" w:date="2018-01-31T16:26:00Z">
        <w:r w:rsidR="000F4C6E">
          <w:t xml:space="preserve"> </w:t>
        </w:r>
      </w:ins>
      <w:ins w:id="47" w:author="mma" w:date="2018-01-31T16:31:00Z">
        <w:r w:rsidR="000F4C6E">
          <w:t>consider</w:t>
        </w:r>
      </w:ins>
      <w:ins w:id="48" w:author="mma" w:date="2018-01-31T16:26:00Z">
        <w:r w:rsidR="000F4C6E">
          <w:t xml:space="preserve">ando </w:t>
        </w:r>
        <w:r w:rsidR="000F4C6E">
          <w:t xml:space="preserve">as </w:t>
        </w:r>
      </w:ins>
      <w:ins w:id="49" w:author="mma" w:date="2018-01-31T16:30:00Z">
        <w:r w:rsidR="000F4C6E">
          <w:t xml:space="preserve">demandas e </w:t>
        </w:r>
        <w:r w:rsidR="000F4C6E">
          <w:t xml:space="preserve">disponibilidades </w:t>
        </w:r>
      </w:ins>
      <w:ins w:id="50" w:author="mma" w:date="2018-01-31T16:26:00Z">
        <w:r w:rsidR="000F4C6E">
          <w:t>de</w:t>
        </w:r>
        <w:r w:rsidR="000F4C6E">
          <w:t xml:space="preserve"> águas superficiais e subterrâneas</w:t>
        </w:r>
      </w:ins>
      <w:r>
        <w:t>;</w:t>
      </w:r>
    </w:p>
    <w:p w14:paraId="62221724" w14:textId="10707FA1" w:rsidR="007F253F" w:rsidRDefault="00C7076C" w:rsidP="007C1CAA">
      <w:pPr>
        <w:pStyle w:val="PargrafodaLista"/>
        <w:numPr>
          <w:ilvl w:val="0"/>
          <w:numId w:val="2"/>
        </w:numPr>
      </w:pPr>
      <w:r>
        <w:lastRenderedPageBreak/>
        <w:t>Considerar</w:t>
      </w:r>
      <w:r w:rsidRPr="007C1CAA">
        <w:t xml:space="preserve"> </w:t>
      </w:r>
      <w:r w:rsidR="00F678B4" w:rsidRPr="007C1CAA">
        <w:t>a articulação do planejamento de recursos hídricos com o dos setores usuários e com os planejamentos regional, estadual e nacional</w:t>
      </w:r>
      <w:r w:rsidR="007F253F">
        <w:t>;</w:t>
      </w:r>
    </w:p>
    <w:p w14:paraId="46DD08A6" w14:textId="5EEC71B7" w:rsidR="007A2754" w:rsidRDefault="00837340" w:rsidP="007A2754">
      <w:pPr>
        <w:pStyle w:val="PargrafodaLista"/>
        <w:numPr>
          <w:ilvl w:val="0"/>
          <w:numId w:val="2"/>
        </w:numPr>
      </w:pPr>
      <w:r>
        <w:t>Considerar</w:t>
      </w:r>
      <w:r w:rsidR="00773E57">
        <w:t xml:space="preserve"> </w:t>
      </w:r>
      <w:r w:rsidR="007A2754">
        <w:t>ca</w:t>
      </w:r>
      <w:r w:rsidR="00773E57">
        <w:t>dastro</w:t>
      </w:r>
      <w:r w:rsidR="00C738DE">
        <w:t xml:space="preserve"> atualizado,</w:t>
      </w:r>
      <w:r w:rsidR="00773E57">
        <w:t xml:space="preserve"> regularização de usuários de água e campanhas de fiscalização na bacia</w:t>
      </w:r>
      <w:r w:rsidR="007A2754" w:rsidRPr="007A2754">
        <w:t>.</w:t>
      </w:r>
    </w:p>
    <w:p w14:paraId="0545DC0E" w14:textId="17B0550A" w:rsidR="002E73F5" w:rsidRDefault="002E73F5" w:rsidP="00765174">
      <w:pPr>
        <w:ind w:left="360"/>
      </w:pPr>
      <w:r w:rsidRPr="007C1CAA">
        <w:t>§</w:t>
      </w:r>
      <w:r w:rsidR="00765174">
        <w:t>1</w:t>
      </w:r>
      <w:r w:rsidRPr="007C1CAA">
        <w:t xml:space="preserve">º </w:t>
      </w:r>
      <w:r>
        <w:t>O</w:t>
      </w:r>
      <w:r w:rsidRPr="007C1CAA">
        <w:t xml:space="preserve"> balanço hídrico</w:t>
      </w:r>
      <w:r w:rsidRPr="00C97398">
        <w:rPr>
          <w:strike/>
          <w:color w:val="FF0000"/>
          <w:rPrChange w:id="51" w:author="mma" w:date="2018-01-31T15:00:00Z">
            <w:rPr/>
          </w:rPrChange>
        </w:rPr>
        <w:t>, conforme disposto no parágrafo anterior,</w:t>
      </w:r>
      <w:r>
        <w:t xml:space="preserve"> deve </w:t>
      </w:r>
      <w:r w:rsidRPr="007C1CAA">
        <w:t>avali</w:t>
      </w:r>
      <w:r>
        <w:t>ar</w:t>
      </w:r>
      <w:r w:rsidRPr="007C1CAA">
        <w:t xml:space="preserve"> a disponibilidade hídrica por trechos previamente selecionados</w:t>
      </w:r>
      <w:r>
        <w:t xml:space="preserve"> sob aspectos quali-quantitativos</w:t>
      </w:r>
      <w:r w:rsidRPr="007C1CAA">
        <w:t>, de acordo com o diagnóstico e prognóstico, que aponte possibilidade de escassez e que considere todos os usuários, regularizados ou não.</w:t>
      </w:r>
    </w:p>
    <w:p w14:paraId="6417C6DF" w14:textId="3C301B59" w:rsidR="002E73F5" w:rsidRDefault="002E73F5" w:rsidP="00765174">
      <w:pPr>
        <w:ind w:left="360"/>
      </w:pPr>
      <w:r>
        <w:t>§</w:t>
      </w:r>
      <w:r w:rsidR="00361C0E">
        <w:t>2</w:t>
      </w:r>
      <w:r w:rsidRPr="007C1CAA">
        <w:t xml:space="preserve">º </w:t>
      </w:r>
      <w:r>
        <w:t xml:space="preserve">As diretrizes e critérios para estabelecimento de prioridades para outorga de direito de uso de recursos hídricos estabelecidos nesta resolução também poderão ser aplicados para dar apoio a </w:t>
      </w:r>
      <w:r w:rsidR="00260A38">
        <w:t>acordo</w:t>
      </w:r>
      <w:r>
        <w:t xml:space="preserve">s de </w:t>
      </w:r>
      <w:r w:rsidR="00260A38" w:rsidRPr="00260A38">
        <w:t xml:space="preserve">alocação com participação dos integrantes do SINGREH e usuários em </w:t>
      </w:r>
      <w:r w:rsidR="00260A38">
        <w:t>casos de eventual escassez</w:t>
      </w:r>
      <w:r>
        <w:t>.</w:t>
      </w:r>
    </w:p>
    <w:p w14:paraId="757035CA" w14:textId="5DD80960" w:rsidR="00F86079" w:rsidRDefault="00807BCF" w:rsidP="001E2164">
      <w:r w:rsidRPr="00807BCF">
        <w:rPr>
          <w:b/>
        </w:rPr>
        <w:t xml:space="preserve">Art. </w:t>
      </w:r>
      <w:r w:rsidR="00F86079">
        <w:rPr>
          <w:b/>
        </w:rPr>
        <w:t>3</w:t>
      </w:r>
      <w:r w:rsidRPr="00807BCF">
        <w:rPr>
          <w:b/>
        </w:rPr>
        <w:t>º</w:t>
      </w:r>
      <w:r>
        <w:t xml:space="preserve"> </w:t>
      </w:r>
      <w:r w:rsidRPr="007C1CAA">
        <w:t xml:space="preserve">As prioridades para outorga de direitos de uso de recursos hídricos são </w:t>
      </w:r>
      <w:r w:rsidR="00673509">
        <w:t>definidas</w:t>
      </w:r>
      <w:r w:rsidR="00673509" w:rsidRPr="007C1CAA">
        <w:t xml:space="preserve"> </w:t>
      </w:r>
      <w:r w:rsidRPr="007C1CAA">
        <w:t xml:space="preserve">pelos </w:t>
      </w:r>
      <w:r w:rsidR="00F86079" w:rsidRPr="007C1CAA">
        <w:t>comitês de bacia hidrográfica</w:t>
      </w:r>
      <w:r w:rsidRPr="007C1CAA">
        <w:t>, CBHs</w:t>
      </w:r>
      <w:r w:rsidR="00312265">
        <w:t>,</w:t>
      </w:r>
      <w:r w:rsidR="00312265" w:rsidRPr="00312265">
        <w:t xml:space="preserve"> </w:t>
      </w:r>
      <w:r w:rsidR="00312265">
        <w:t>ou pelos</w:t>
      </w:r>
      <w:r w:rsidR="004574DC">
        <w:t xml:space="preserve"> conselhos</w:t>
      </w:r>
      <w:r w:rsidR="00312265">
        <w:t xml:space="preserve"> CNRH ou CERHs </w:t>
      </w:r>
      <w:r w:rsidR="00312265" w:rsidRPr="00AC077A">
        <w:rPr>
          <w:color w:val="FF0000"/>
          <w:rPrChange w:id="52" w:author="mma" w:date="2018-01-31T16:49:00Z">
            <w:rPr/>
          </w:rPrChange>
        </w:rPr>
        <w:t>quando</w:t>
      </w:r>
      <w:r w:rsidR="00312265">
        <w:t xml:space="preserve"> couber</w:t>
      </w:r>
      <w:r w:rsidRPr="007C1CAA">
        <w:t xml:space="preserve">, </w:t>
      </w:r>
      <w:r w:rsidRPr="00AC077A">
        <w:rPr>
          <w:color w:val="FF0000"/>
          <w:rPrChange w:id="53" w:author="mma" w:date="2018-01-31T16:49:00Z">
            <w:rPr/>
          </w:rPrChange>
        </w:rPr>
        <w:t>quando</w:t>
      </w:r>
      <w:r w:rsidRPr="007C1CAA">
        <w:t xml:space="preserve"> da aprovação</w:t>
      </w:r>
      <w:r w:rsidR="007A2754">
        <w:t xml:space="preserve"> ou revisão</w:t>
      </w:r>
      <w:r w:rsidRPr="007C1CAA">
        <w:t xml:space="preserve"> dos seus respectivos planos de </w:t>
      </w:r>
      <w:r w:rsidR="007A2754">
        <w:t>recursos hídricos</w:t>
      </w:r>
      <w:r w:rsidR="00F86079">
        <w:t>;</w:t>
      </w:r>
    </w:p>
    <w:p w14:paraId="317AA47C" w14:textId="2E29CFC0" w:rsidR="00C738DE" w:rsidRDefault="00361C0E" w:rsidP="006F7B87">
      <w:pPr>
        <w:ind w:left="360"/>
      </w:pPr>
      <w:r w:rsidRPr="007C1CAA">
        <w:t>§</w:t>
      </w:r>
      <w:r>
        <w:t>1</w:t>
      </w:r>
      <w:r w:rsidRPr="007C1CAA">
        <w:t xml:space="preserve">º </w:t>
      </w:r>
      <w:r w:rsidR="00807BCF" w:rsidRPr="007C1CAA">
        <w:t xml:space="preserve">Em caso de bacias cujos </w:t>
      </w:r>
      <w:r w:rsidR="00724D1D" w:rsidRPr="007C1CAA">
        <w:t>comitês</w:t>
      </w:r>
      <w:r w:rsidR="005A7A93">
        <w:t>, à data da publicação desta resolução,</w:t>
      </w:r>
      <w:r w:rsidR="00724D1D" w:rsidRPr="007C1CAA">
        <w:t xml:space="preserve"> </w:t>
      </w:r>
      <w:r w:rsidR="00807BCF" w:rsidRPr="007C1CAA">
        <w:t xml:space="preserve">já </w:t>
      </w:r>
      <w:r w:rsidR="00863AAE">
        <w:t xml:space="preserve">tenham </w:t>
      </w:r>
      <w:r w:rsidR="00807BCF" w:rsidRPr="007C1CAA">
        <w:t>aprova</w:t>
      </w:r>
      <w:r w:rsidR="00863AAE">
        <w:t>do</w:t>
      </w:r>
      <w:r w:rsidR="00807BCF" w:rsidRPr="007C1CAA">
        <w:t xml:space="preserve"> seus respectivos planos e</w:t>
      </w:r>
      <w:del w:id="54" w:author="mma" w:date="2018-01-31T16:54:00Z">
        <w:r w:rsidR="00863AAE" w:rsidDel="00670EF2">
          <w:delText>,</w:delText>
        </w:r>
      </w:del>
      <w:r w:rsidR="00807BCF" w:rsidRPr="007C1CAA">
        <w:t xml:space="preserve"> as condições hídricas </w:t>
      </w:r>
      <w:r w:rsidR="00807BCF" w:rsidRPr="00670EF2">
        <w:rPr>
          <w:strike/>
          <w:color w:val="FF0000"/>
          <w:rPrChange w:id="55" w:author="mma" w:date="2018-01-31T16:54:00Z">
            <w:rPr/>
          </w:rPrChange>
        </w:rPr>
        <w:t xml:space="preserve">verificadas </w:t>
      </w:r>
      <w:r w:rsidR="00807BCF" w:rsidRPr="00670EF2">
        <w:rPr>
          <w:strike/>
          <w:color w:val="FF0000"/>
          <w:rPrChange w:id="56" w:author="mma" w:date="2018-01-31T16:53:00Z">
            <w:rPr/>
          </w:rPrChange>
        </w:rPr>
        <w:t xml:space="preserve">pelo órgão gestor, apresentem </w:t>
      </w:r>
      <w:r w:rsidR="00807BCF" w:rsidRPr="00670EF2">
        <w:rPr>
          <w:strike/>
          <w:color w:val="FF0000"/>
          <w:rPrChange w:id="57" w:author="mma" w:date="2018-01-31T16:54:00Z">
            <w:rPr/>
          </w:rPrChange>
        </w:rPr>
        <w:t xml:space="preserve">situações que </w:t>
      </w:r>
      <w:r w:rsidR="00807BCF" w:rsidRPr="007C1CAA">
        <w:t xml:space="preserve">demandem priorização para outorgas, os CBHs poderão </w:t>
      </w:r>
      <w:ins w:id="58" w:author="mma" w:date="2018-01-31T16:51:00Z">
        <w:r w:rsidR="00AC077A">
          <w:t xml:space="preserve">se </w:t>
        </w:r>
      </w:ins>
      <w:r w:rsidR="00807BCF" w:rsidRPr="007C1CAA">
        <w:t>manifestar</w:t>
      </w:r>
      <w:del w:id="59" w:author="mma" w:date="2018-01-31T16:51:00Z">
        <w:r w:rsidR="00807BCF" w:rsidRPr="007C1CAA" w:rsidDel="00AC077A">
          <w:delText>-se</w:delText>
        </w:r>
      </w:del>
      <w:r w:rsidR="00260A38" w:rsidRPr="00260A38">
        <w:t xml:space="preserve"> de acordo com as diretrizes do Art. 2º e</w:t>
      </w:r>
      <w:r w:rsidR="00807BCF" w:rsidRPr="007C1CAA">
        <w:t xml:space="preserve"> </w:t>
      </w:r>
      <w:r w:rsidR="00863AAE" w:rsidRPr="00AC077A">
        <w:rPr>
          <w:color w:val="FF0000"/>
          <w:rPrChange w:id="60" w:author="mma" w:date="2018-01-31T16:49:00Z">
            <w:rPr/>
          </w:rPrChange>
        </w:rPr>
        <w:t xml:space="preserve">com base </w:t>
      </w:r>
      <w:r w:rsidR="00863AAE">
        <w:t>em</w:t>
      </w:r>
      <w:r w:rsidR="00807BCF" w:rsidRPr="007C1CAA">
        <w:t xml:space="preserve"> um</w:t>
      </w:r>
      <w:r w:rsidR="00863AAE">
        <w:t xml:space="preserve"> estudo específico para </w:t>
      </w:r>
      <w:r w:rsidR="00807BCF" w:rsidRPr="007C1CAA">
        <w:t xml:space="preserve">complementar o plano de recursos hídricos, </w:t>
      </w:r>
      <w:del w:id="61" w:author="mma" w:date="2018-01-31T16:56:00Z">
        <w:r w:rsidR="00724D1D" w:rsidRPr="00AC077A" w:rsidDel="00670EF2">
          <w:rPr>
            <w:color w:val="FF0000"/>
            <w:rPrChange w:id="62" w:author="mma" w:date="2018-01-31T16:49:00Z">
              <w:rPr/>
            </w:rPrChange>
          </w:rPr>
          <w:delText>com base</w:delText>
        </w:r>
      </w:del>
      <w:ins w:id="63" w:author="mma" w:date="2018-01-31T16:56:00Z">
        <w:r w:rsidR="00670EF2">
          <w:rPr>
            <w:color w:val="FF0000"/>
          </w:rPr>
          <w:t>considerando</w:t>
        </w:r>
      </w:ins>
      <w:del w:id="64" w:author="mma" w:date="2018-01-31T16:56:00Z">
        <w:r w:rsidR="00724D1D" w:rsidRPr="00AC077A" w:rsidDel="00670EF2">
          <w:rPr>
            <w:color w:val="FF0000"/>
            <w:rPrChange w:id="65" w:author="mma" w:date="2018-01-31T16:49:00Z">
              <w:rPr/>
            </w:rPrChange>
          </w:rPr>
          <w:delText xml:space="preserve"> </w:delText>
        </w:r>
        <w:r w:rsidR="00724D1D" w:rsidRPr="006B752F" w:rsidDel="00670EF2">
          <w:delText>em</w:delText>
        </w:r>
      </w:del>
      <w:r w:rsidR="004574DC">
        <w:t xml:space="preserve"> cadastros e</w:t>
      </w:r>
      <w:r w:rsidR="00724D1D" w:rsidRPr="006B752F">
        <w:t xml:space="preserve"> balanços hídricos atualizados</w:t>
      </w:r>
      <w:r w:rsidR="00807BCF" w:rsidRPr="007C1CAA">
        <w:t>.</w:t>
      </w:r>
    </w:p>
    <w:p w14:paraId="7228554E" w14:textId="1D52E8FB" w:rsidR="00C738DE" w:rsidRPr="007C1CAA" w:rsidRDefault="00C738DE" w:rsidP="00DB00A2">
      <w:pPr>
        <w:ind w:left="360"/>
      </w:pPr>
      <w:r w:rsidRPr="00C738DE">
        <w:t>§</w:t>
      </w:r>
      <w:r>
        <w:t>2</w:t>
      </w:r>
      <w:r w:rsidRPr="00C738DE">
        <w:t>º As prioridades</w:t>
      </w:r>
      <w:del w:id="66" w:author="Antonio Calazans Reis Miranda" w:date="2018-01-22T11:03:00Z">
        <w:r w:rsidRPr="00C738DE" w:rsidDel="001C6977">
          <w:delText xml:space="preserve"> estabelecidas nos </w:delText>
        </w:r>
        <w:r w:rsidR="004574DC" w:rsidRPr="00C738DE" w:rsidDel="001C6977">
          <w:delText>planos de recursos hídricos</w:delText>
        </w:r>
      </w:del>
      <w:ins w:id="67" w:author="Antonio Calazans Reis Miranda" w:date="2018-01-22T11:03:00Z">
        <w:r w:rsidR="001C6977">
          <w:t xml:space="preserve"> </w:t>
        </w:r>
        <w:commentRangeStart w:id="68"/>
        <w:r w:rsidR="001C6977">
          <w:t>para outorga</w:t>
        </w:r>
      </w:ins>
      <w:r w:rsidR="004574DC" w:rsidRPr="00C738DE">
        <w:t xml:space="preserve"> </w:t>
      </w:r>
      <w:commentRangeEnd w:id="68"/>
      <w:r w:rsidR="001C6977">
        <w:rPr>
          <w:rStyle w:val="Refdecomentrio"/>
        </w:rPr>
        <w:commentReference w:id="68"/>
      </w:r>
      <w:r w:rsidRPr="00C738DE">
        <w:t>passam a vigora</w:t>
      </w:r>
      <w:r>
        <w:t>r na data de aprovação do plano</w:t>
      </w:r>
      <w:r w:rsidRPr="00C738DE">
        <w:t xml:space="preserve"> e aplicam-se às outorgas que forem concedidas a partir des</w:t>
      </w:r>
      <w:r>
        <w:t>s</w:t>
      </w:r>
      <w:r w:rsidRPr="00C738DE">
        <w:t>a data;</w:t>
      </w:r>
    </w:p>
    <w:p w14:paraId="4DE6EA53" w14:textId="70480FB7" w:rsidR="00312BE2" w:rsidRDefault="00F678B4" w:rsidP="007C1CAA">
      <w:r w:rsidRPr="007C1CAA">
        <w:rPr>
          <w:b/>
        </w:rPr>
        <w:t xml:space="preserve">Art. </w:t>
      </w:r>
      <w:r w:rsidR="00F86079">
        <w:rPr>
          <w:b/>
        </w:rPr>
        <w:t>4</w:t>
      </w:r>
      <w:r w:rsidRPr="007C1CAA">
        <w:rPr>
          <w:b/>
        </w:rPr>
        <w:t>º</w:t>
      </w:r>
      <w:r w:rsidRPr="007C1CAA">
        <w:t xml:space="preserve"> </w:t>
      </w:r>
      <w:r w:rsidR="00260A38" w:rsidRPr="00260A38">
        <w:t>Com base nas diretrizes</w:t>
      </w:r>
      <w:r w:rsidR="00260A38" w:rsidRPr="00670EF2">
        <w:rPr>
          <w:strike/>
          <w:color w:val="FF0000"/>
          <w:rPrChange w:id="69" w:author="mma" w:date="2018-01-31T17:01:00Z">
            <w:rPr/>
          </w:rPrChange>
        </w:rPr>
        <w:t xml:space="preserve"> postas</w:t>
      </w:r>
      <w:r w:rsidR="00260A38" w:rsidRPr="00260A38">
        <w:t xml:space="preserve"> </w:t>
      </w:r>
      <w:del w:id="70" w:author="mma" w:date="2018-01-31T17:01:00Z">
        <w:r w:rsidR="00260A38" w:rsidRPr="00260A38" w:rsidDel="00670EF2">
          <w:delText xml:space="preserve">no </w:delText>
        </w:r>
      </w:del>
      <w:ins w:id="71" w:author="mma" w:date="2018-01-31T17:01:00Z">
        <w:r w:rsidR="00670EF2">
          <w:t>d</w:t>
        </w:r>
        <w:r w:rsidR="00670EF2" w:rsidRPr="00260A38">
          <w:t xml:space="preserve">o </w:t>
        </w:r>
      </w:ins>
      <w:r w:rsidR="00260A38" w:rsidRPr="00260A38">
        <w:t xml:space="preserve">Art.2º, para o estabelecimento das prioridades </w:t>
      </w:r>
      <w:r w:rsidR="00534317">
        <w:t xml:space="preserve">para </w:t>
      </w:r>
      <w:r w:rsidR="00260A38" w:rsidRPr="00260A38">
        <w:t xml:space="preserve">outorga devem ser </w:t>
      </w:r>
      <w:r w:rsidR="00312BE2">
        <w:t>considerados</w:t>
      </w:r>
      <w:r w:rsidR="00260A38" w:rsidRPr="00260A38">
        <w:t xml:space="preserve"> os </w:t>
      </w:r>
      <w:r w:rsidR="00312BE2">
        <w:t>critérios:</w:t>
      </w:r>
    </w:p>
    <w:p w14:paraId="36B4B0CB" w14:textId="50CC216C" w:rsidR="00312BE2" w:rsidRDefault="00312BE2" w:rsidP="006F7B87">
      <w:pPr>
        <w:pStyle w:val="PargrafodaLista"/>
        <w:numPr>
          <w:ilvl w:val="0"/>
          <w:numId w:val="3"/>
        </w:numPr>
      </w:pPr>
      <w:del w:id="72" w:author="mma" w:date="2018-01-31T17:06:00Z">
        <w:r w:rsidRPr="00260A38" w:rsidDel="003B08FF">
          <w:delText xml:space="preserve"> </w:delText>
        </w:r>
      </w:del>
      <w:r w:rsidRPr="00260A38">
        <w:t>Socioeconômicos</w:t>
      </w:r>
      <w:ins w:id="73" w:author="mma" w:date="2018-01-31T17:02:00Z">
        <w:r w:rsidR="003B08FF">
          <w:t>;</w:t>
        </w:r>
      </w:ins>
    </w:p>
    <w:p w14:paraId="71397F00" w14:textId="588F1914" w:rsidR="00312BE2" w:rsidRDefault="00312BE2" w:rsidP="006F7B87">
      <w:pPr>
        <w:pStyle w:val="PargrafodaLista"/>
        <w:numPr>
          <w:ilvl w:val="0"/>
          <w:numId w:val="3"/>
        </w:numPr>
      </w:pPr>
      <w:r w:rsidRPr="00260A38">
        <w:t>Ambientais</w:t>
      </w:r>
      <w:del w:id="74" w:author="mma" w:date="2018-01-31T17:02:00Z">
        <w:r w:rsidR="00260A38" w:rsidRPr="00260A38" w:rsidDel="003B08FF">
          <w:delText xml:space="preserve">, </w:delText>
        </w:r>
      </w:del>
      <w:ins w:id="75" w:author="mma" w:date="2018-01-31T17:02:00Z">
        <w:r w:rsidR="003B08FF">
          <w:t>;</w:t>
        </w:r>
        <w:r w:rsidR="003B08FF" w:rsidRPr="00260A38">
          <w:t xml:space="preserve"> </w:t>
        </w:r>
      </w:ins>
    </w:p>
    <w:p w14:paraId="51DC9F75" w14:textId="44FBC922" w:rsidR="00312BE2" w:rsidRDefault="00312BE2" w:rsidP="006F7B87">
      <w:pPr>
        <w:pStyle w:val="PargrafodaLista"/>
        <w:numPr>
          <w:ilvl w:val="0"/>
          <w:numId w:val="3"/>
        </w:numPr>
      </w:pPr>
      <w:r w:rsidRPr="00260A38">
        <w:t xml:space="preserve">Eficiência </w:t>
      </w:r>
      <w:r w:rsidR="00260A38" w:rsidRPr="00260A38">
        <w:t>hídrica do uso</w:t>
      </w:r>
      <w:r>
        <w:t>,</w:t>
      </w:r>
      <w:r w:rsidR="006F7B87">
        <w:t xml:space="preserve"> </w:t>
      </w:r>
      <w:r>
        <w:t>de acordo com o</w:t>
      </w:r>
      <w:r w:rsidR="006F7B87">
        <w:t xml:space="preserve"> </w:t>
      </w:r>
      <w:r w:rsidRPr="00260A38">
        <w:t xml:space="preserve">porte </w:t>
      </w:r>
      <w:r w:rsidR="00260A38" w:rsidRPr="00260A38">
        <w:t xml:space="preserve">e </w:t>
      </w:r>
      <w:r>
        <w:t>a</w:t>
      </w:r>
      <w:r w:rsidR="006F7B87">
        <w:t xml:space="preserve"> </w:t>
      </w:r>
      <w:r w:rsidR="00260A38" w:rsidRPr="00260A38">
        <w:t xml:space="preserve">condição social </w:t>
      </w:r>
      <w:del w:id="76" w:author="mma" w:date="2018-01-31T17:13:00Z">
        <w:r w:rsidR="00260A38" w:rsidRPr="00260A38" w:rsidDel="0000132E">
          <w:delText xml:space="preserve">de </w:delText>
        </w:r>
      </w:del>
      <w:ins w:id="77" w:author="mma" w:date="2018-01-31T17:13:00Z">
        <w:r w:rsidR="0000132E" w:rsidRPr="00260A38">
          <w:t>d</w:t>
        </w:r>
        <w:r w:rsidR="0000132E">
          <w:t>os</w:t>
        </w:r>
      </w:ins>
      <w:del w:id="78" w:author="mma" w:date="2018-01-31T17:13:00Z">
        <w:r w:rsidR="00260A38" w:rsidRPr="00260A38" w:rsidDel="0000132E">
          <w:delText>cada</w:delText>
        </w:r>
      </w:del>
      <w:r w:rsidR="00260A38" w:rsidRPr="00260A38">
        <w:t xml:space="preserve"> usuário</w:t>
      </w:r>
      <w:ins w:id="79" w:author="mma" w:date="2018-01-31T17:13:00Z">
        <w:r w:rsidR="0000132E">
          <w:t>s</w:t>
        </w:r>
      </w:ins>
      <w:r>
        <w:t>; e</w:t>
      </w:r>
    </w:p>
    <w:p w14:paraId="58E14103" w14:textId="41C5D50E" w:rsidR="00312BE2" w:rsidRDefault="00312BE2" w:rsidP="006F7B87">
      <w:pPr>
        <w:pStyle w:val="PargrafodaLista"/>
        <w:numPr>
          <w:ilvl w:val="0"/>
          <w:numId w:val="3"/>
        </w:numPr>
      </w:pPr>
      <w:r w:rsidRPr="00260A38">
        <w:t xml:space="preserve">A </w:t>
      </w:r>
      <w:r w:rsidR="00260A38" w:rsidRPr="00260A38">
        <w:t>situação de regularidade do direito de uso</w:t>
      </w:r>
      <w:del w:id="80" w:author="mma" w:date="2018-01-31T14:56:00Z">
        <w:r w:rsidR="00260A38" w:rsidRPr="00260A38" w:rsidDel="00C97398">
          <w:delText xml:space="preserve">, </w:delText>
        </w:r>
      </w:del>
      <w:ins w:id="81" w:author="mma" w:date="2018-01-31T14:56:00Z">
        <w:r w:rsidR="00C97398">
          <w:t>.</w:t>
        </w:r>
        <w:r w:rsidR="00C97398" w:rsidRPr="00260A38">
          <w:t xml:space="preserve"> </w:t>
        </w:r>
      </w:ins>
      <w:r w:rsidR="00260A38" w:rsidRPr="00C97398">
        <w:rPr>
          <w:strike/>
          <w:color w:val="FF0000"/>
          <w:rPrChange w:id="82" w:author="mma" w:date="2018-01-31T14:56:00Z">
            <w:rPr/>
          </w:rPrChange>
        </w:rPr>
        <w:t>de acordo os estudos e planos setoriais</w:t>
      </w:r>
      <w:r w:rsidR="000A5119">
        <w:t>.</w:t>
      </w:r>
    </w:p>
    <w:p w14:paraId="0BF29BAF" w14:textId="1323E702" w:rsidR="00DE0A5F" w:rsidRDefault="00DE0A5F" w:rsidP="00DE0A5F">
      <w:r w:rsidRPr="007C1CAA">
        <w:t>§</w:t>
      </w:r>
      <w:r>
        <w:t>1</w:t>
      </w:r>
      <w:r w:rsidR="000A5119" w:rsidRPr="007C1CAA">
        <w:t>º</w:t>
      </w:r>
      <w:r>
        <w:t xml:space="preserve"> P</w:t>
      </w:r>
      <w:r w:rsidR="00C04504">
        <w:t>ara</w:t>
      </w:r>
      <w:r w:rsidR="00CC0170">
        <w:t xml:space="preserve"> atendimento</w:t>
      </w:r>
      <w:r w:rsidR="00C04504">
        <w:t xml:space="preserve"> </w:t>
      </w:r>
      <w:r w:rsidR="00CC0170">
        <w:t>d</w:t>
      </w:r>
      <w:r w:rsidR="00C04504">
        <w:t>os critérios mencionados nos incisos I, II e I</w:t>
      </w:r>
      <w:r w:rsidR="00CC0170">
        <w:t>I</w:t>
      </w:r>
      <w:r w:rsidR="00C04504">
        <w:t xml:space="preserve">I, deverão ser considerados a função social, os impactos econômicos, os impactos </w:t>
      </w:r>
      <w:r w:rsidR="00C04504" w:rsidRPr="007C1CAA">
        <w:t xml:space="preserve">local, regional </w:t>
      </w:r>
      <w:r w:rsidR="00C04504">
        <w:t>e</w:t>
      </w:r>
      <w:r w:rsidR="00C04504" w:rsidRPr="007C1CAA">
        <w:t xml:space="preserve"> nacional</w:t>
      </w:r>
      <w:r w:rsidR="00C04504">
        <w:t xml:space="preserve"> e </w:t>
      </w:r>
      <w:r w:rsidR="00CC0170">
        <w:t xml:space="preserve">as </w:t>
      </w:r>
      <w:r w:rsidR="00C04504">
        <w:t>e</w:t>
      </w:r>
      <w:r w:rsidR="00C04504" w:rsidRPr="00260A38">
        <w:t>specificidades e condições peculiares aos respectivos locais</w:t>
      </w:r>
      <w:r w:rsidR="00C04504">
        <w:t>.</w:t>
      </w:r>
    </w:p>
    <w:p w14:paraId="6CAAA557" w14:textId="30D3383E" w:rsidR="00C04504" w:rsidRDefault="00C04504" w:rsidP="00DE0A5F">
      <w:r w:rsidRPr="007C1CAA">
        <w:t>§</w:t>
      </w:r>
      <w:r>
        <w:t>2</w:t>
      </w:r>
      <w:r w:rsidR="000A5119" w:rsidRPr="007C1CAA">
        <w:t>º</w:t>
      </w:r>
      <w:r w:rsidR="000A5119">
        <w:t xml:space="preserve"> Para atendimento do critério mencionado no inciso IV deverão ser observadas a </w:t>
      </w:r>
      <w:r w:rsidR="000A5119" w:rsidRPr="007C1CAA">
        <w:t>data d</w:t>
      </w:r>
      <w:r w:rsidR="000A5119">
        <w:t>e emissão das outorgas e o protocolo dos requerimentos de novas outorgas</w:t>
      </w:r>
      <w:r w:rsidR="000A5119" w:rsidRPr="007C1CAA">
        <w:t xml:space="preserve">, </w:t>
      </w:r>
      <w:r w:rsidR="000A5119">
        <w:t>dando</w:t>
      </w:r>
      <w:r w:rsidR="000A5119" w:rsidRPr="007C1CAA">
        <w:t xml:space="preserve"> prioridade </w:t>
      </w:r>
      <w:r w:rsidR="000A5119">
        <w:t>às</w:t>
      </w:r>
      <w:r w:rsidR="000A5119" w:rsidRPr="007C1CAA">
        <w:t xml:space="preserve"> outorgas de direito de uso já </w:t>
      </w:r>
      <w:r w:rsidR="000A5119">
        <w:t>estabelecidas.</w:t>
      </w:r>
    </w:p>
    <w:p w14:paraId="64B02357" w14:textId="3C46B741" w:rsidR="00F678B4" w:rsidRDefault="006E758B" w:rsidP="007C1CAA">
      <w:r w:rsidRPr="007C1CAA">
        <w:t>§</w:t>
      </w:r>
      <w:r w:rsidR="000A5119">
        <w:t>3</w:t>
      </w:r>
      <w:r w:rsidR="00CB094A" w:rsidRPr="007C1CAA">
        <w:t xml:space="preserve">º </w:t>
      </w:r>
      <w:r w:rsidR="00F678B4" w:rsidRPr="007C1CAA">
        <w:t>A análise dos critérios</w:t>
      </w:r>
      <w:r w:rsidR="00A67CE0" w:rsidRPr="007C1CAA">
        <w:t xml:space="preserve"> </w:t>
      </w:r>
      <w:r w:rsidR="00F678B4" w:rsidRPr="007C1CAA">
        <w:t xml:space="preserve">deve ser feita de forma sistêmica e integrada, </w:t>
      </w:r>
      <w:r w:rsidR="006E4024">
        <w:t>mediante</w:t>
      </w:r>
      <w:r w:rsidR="006E4024" w:rsidRPr="007C1CAA">
        <w:t xml:space="preserve"> </w:t>
      </w:r>
      <w:r w:rsidR="00F678B4" w:rsidRPr="007C1CAA">
        <w:t>a aplicação de metodologia</w:t>
      </w:r>
      <w:r w:rsidR="00A67CE0" w:rsidRPr="007C1CAA">
        <w:t xml:space="preserve"> multicritério</w:t>
      </w:r>
      <w:r w:rsidR="00F678B4" w:rsidRPr="007C1CAA">
        <w:t xml:space="preserve"> de apoio </w:t>
      </w:r>
      <w:r w:rsidR="00CC0170">
        <w:t>à</w:t>
      </w:r>
      <w:r w:rsidR="00F678B4" w:rsidRPr="007C1CAA">
        <w:t xml:space="preserve"> decisão </w:t>
      </w:r>
      <w:r w:rsidR="00427FC2">
        <w:t>e</w:t>
      </w:r>
      <w:r w:rsidR="006E4024">
        <w:t xml:space="preserve"> </w:t>
      </w:r>
      <w:r w:rsidR="00CC0170">
        <w:t>consideração</w:t>
      </w:r>
      <w:r w:rsidR="00427FC2">
        <w:t xml:space="preserve"> </w:t>
      </w:r>
      <w:r w:rsidR="00CC0170">
        <w:t>d</w:t>
      </w:r>
      <w:r w:rsidR="00427FC2">
        <w:t xml:space="preserve">os </w:t>
      </w:r>
      <w:r w:rsidR="006E4024" w:rsidRPr="00260A38">
        <w:t>estudos e planos setoriais</w:t>
      </w:r>
      <w:r w:rsidR="00F678B4" w:rsidRPr="007C1CAA">
        <w:t>.</w:t>
      </w:r>
    </w:p>
    <w:p w14:paraId="0ED94C85" w14:textId="6117558C" w:rsidR="009443C5" w:rsidRDefault="009443C5" w:rsidP="009443C5">
      <w:r>
        <w:lastRenderedPageBreak/>
        <w:t>§</w:t>
      </w:r>
      <w:r w:rsidR="000A5119">
        <w:t>4</w:t>
      </w:r>
      <w:r w:rsidRPr="007C1CAA">
        <w:t>º</w:t>
      </w:r>
      <w:r>
        <w:t xml:space="preserve"> </w:t>
      </w:r>
      <w:r w:rsidR="00260A38" w:rsidRPr="00260A38">
        <w:t>A priorização deve possibilitar soluções diferenciadas de acordo com os usos</w:t>
      </w:r>
      <w:r w:rsidR="00CC0170">
        <w:t>,</w:t>
      </w:r>
      <w:r w:rsidR="00260A38" w:rsidRPr="00260A38">
        <w:t xml:space="preserve"> evitando-se soluções lineares que tenham como referência apenas o balanço hídrico</w:t>
      </w:r>
      <w:r w:rsidR="00CC0170">
        <w:t>.</w:t>
      </w:r>
    </w:p>
    <w:p w14:paraId="5B58BDBC" w14:textId="434A559D" w:rsidR="006B752F" w:rsidRPr="00E45D68" w:rsidRDefault="00B75D2D" w:rsidP="007C1CAA">
      <w:pPr>
        <w:rPr>
          <w:strike/>
          <w:color w:val="FF0000"/>
          <w:rPrChange w:id="83" w:author="mma" w:date="2018-01-31T17:46:00Z">
            <w:rPr/>
          </w:rPrChange>
        </w:rPr>
      </w:pPr>
      <w:r w:rsidRPr="00E45D68">
        <w:rPr>
          <w:b/>
          <w:strike/>
          <w:color w:val="FF0000"/>
          <w:rPrChange w:id="84" w:author="mma" w:date="2018-01-31T17:46:00Z">
            <w:rPr>
              <w:b/>
            </w:rPr>
          </w:rPrChange>
        </w:rPr>
        <w:t>Art 5</w:t>
      </w:r>
      <w:r w:rsidR="007313B7" w:rsidRPr="00E45D68">
        <w:rPr>
          <w:b/>
          <w:strike/>
          <w:color w:val="FF0000"/>
          <w:rPrChange w:id="85" w:author="mma" w:date="2018-01-31T17:46:00Z">
            <w:rPr>
              <w:b/>
            </w:rPr>
          </w:rPrChange>
        </w:rPr>
        <w:t>º</w:t>
      </w:r>
      <w:r w:rsidR="007313B7" w:rsidRPr="00E45D68">
        <w:rPr>
          <w:strike/>
          <w:color w:val="FF0000"/>
          <w:rPrChange w:id="86" w:author="mma" w:date="2018-01-31T17:46:00Z">
            <w:rPr/>
          </w:rPrChange>
        </w:rPr>
        <w:t xml:space="preserve"> A suspensão de outorga, parcial ou total, em definitivo ou prazo determinado, em atendimento ao Art. 15 da Lei nº 9.433, de 8 de janeiro de 1997, ocorrerá independentemente de prioridades para outorga de direito de uso de recursos hídricos.</w:t>
      </w:r>
    </w:p>
    <w:p w14:paraId="3C21F3E7" w14:textId="6F20B61A" w:rsidR="00A45D6F" w:rsidRDefault="00102C4A" w:rsidP="007C1CAA">
      <w:pPr>
        <w:rPr>
          <w:ins w:id="87" w:author="mma" w:date="2018-01-31T15:05:00Z"/>
        </w:rPr>
      </w:pPr>
      <w:r w:rsidRPr="007C1CAA">
        <w:rPr>
          <w:b/>
        </w:rPr>
        <w:t>Art</w:t>
      </w:r>
      <w:r w:rsidRPr="00EC0BAF">
        <w:rPr>
          <w:b/>
        </w:rPr>
        <w:t xml:space="preserve">. </w:t>
      </w:r>
      <w:del w:id="88" w:author="mma" w:date="2018-01-31T17:46:00Z">
        <w:r w:rsidR="00B75D2D" w:rsidDel="00AA0440">
          <w:rPr>
            <w:b/>
          </w:rPr>
          <w:delText>6</w:delText>
        </w:r>
        <w:r w:rsidR="00A81C57" w:rsidRPr="007C1CAA" w:rsidDel="00AA0440">
          <w:rPr>
            <w:b/>
          </w:rPr>
          <w:delText>º</w:delText>
        </w:r>
        <w:r w:rsidR="00A81C57" w:rsidRPr="00EC0BAF" w:rsidDel="00AA0440">
          <w:delText xml:space="preserve"> </w:delText>
        </w:r>
      </w:del>
      <w:ins w:id="89" w:author="mma" w:date="2018-01-31T17:46:00Z">
        <w:r w:rsidR="00AA0440">
          <w:rPr>
            <w:b/>
          </w:rPr>
          <w:t>5</w:t>
        </w:r>
        <w:bookmarkStart w:id="90" w:name="_GoBack"/>
        <w:bookmarkEnd w:id="90"/>
        <w:r w:rsidR="00AA0440" w:rsidRPr="007C1CAA">
          <w:rPr>
            <w:b/>
          </w:rPr>
          <w:t>º</w:t>
        </w:r>
        <w:r w:rsidR="00AA0440" w:rsidRPr="00EC0BAF">
          <w:t xml:space="preserve"> </w:t>
        </w:r>
      </w:ins>
      <w:r w:rsidR="00A45D6F" w:rsidRPr="00EC0BAF">
        <w:t>Esta Resolução entra em vigor na data de sua publicação.</w:t>
      </w:r>
    </w:p>
    <w:p w14:paraId="2E056E50" w14:textId="2688BFF4" w:rsidR="00600C43" w:rsidRDefault="00600C43" w:rsidP="007C1CAA">
      <w:pPr>
        <w:rPr>
          <w:ins w:id="91" w:author="mma" w:date="2018-01-31T15:05:00Z"/>
        </w:rPr>
      </w:pPr>
    </w:p>
    <w:tbl>
      <w:tblPr>
        <w:tblW w:w="0" w:type="auto"/>
        <w:tblLayout w:type="fixed"/>
        <w:tblCellMar>
          <w:left w:w="0" w:type="dxa"/>
          <w:right w:w="0" w:type="dxa"/>
        </w:tblCellMar>
        <w:tblLook w:val="0000" w:firstRow="0" w:lastRow="0" w:firstColumn="0" w:lastColumn="0" w:noHBand="0" w:noVBand="0"/>
      </w:tblPr>
      <w:tblGrid>
        <w:gridCol w:w="4536"/>
        <w:gridCol w:w="4536"/>
      </w:tblGrid>
      <w:tr w:rsidR="00600C43" w14:paraId="45225F23" w14:textId="77777777" w:rsidTr="00C646A7">
        <w:trPr>
          <w:trHeight w:val="532"/>
          <w:ins w:id="92" w:author="mma" w:date="2018-01-31T15:05:00Z"/>
        </w:trPr>
        <w:tc>
          <w:tcPr>
            <w:tcW w:w="4536" w:type="dxa"/>
            <w:vAlign w:val="center"/>
          </w:tcPr>
          <w:p w14:paraId="2C212765" w14:textId="77777777" w:rsidR="00600C43" w:rsidRPr="007414F6" w:rsidRDefault="00600C43" w:rsidP="00600C43">
            <w:pPr>
              <w:pStyle w:val="Ttulo1"/>
              <w:spacing w:after="0"/>
              <w:ind w:left="9"/>
              <w:jc w:val="center"/>
              <w:rPr>
                <w:ins w:id="93" w:author="mma" w:date="2018-01-31T15:05:00Z"/>
                <w:b w:val="0"/>
                <w:bCs/>
              </w:rPr>
              <w:pPrChange w:id="94" w:author="mma" w:date="2018-01-31T15:06:00Z">
                <w:pPr>
                  <w:pStyle w:val="Ttulo1"/>
                  <w:ind w:left="9"/>
                </w:pPr>
              </w:pPrChange>
            </w:pPr>
            <w:ins w:id="95" w:author="mma" w:date="2018-01-31T15:05:00Z">
              <w:r w:rsidRPr="007414F6">
                <w:t>JO</w:t>
              </w:r>
              <w:r w:rsidRPr="007414F6">
                <w:rPr>
                  <w:spacing w:val="1"/>
                </w:rPr>
                <w:t>S</w:t>
              </w:r>
              <w:r w:rsidRPr="007414F6">
                <w:t>É SA</w:t>
              </w:r>
              <w:r w:rsidRPr="007414F6">
                <w:rPr>
                  <w:spacing w:val="-1"/>
                </w:rPr>
                <w:t>R</w:t>
              </w:r>
              <w:r w:rsidRPr="007414F6">
                <w:t xml:space="preserve">NEY </w:t>
              </w:r>
              <w:r w:rsidRPr="007414F6">
                <w:rPr>
                  <w:spacing w:val="-3"/>
                </w:rPr>
                <w:t>F</w:t>
              </w:r>
              <w:r w:rsidRPr="007414F6">
                <w:t>ILHO</w:t>
              </w:r>
            </w:ins>
          </w:p>
          <w:p w14:paraId="0EF10930" w14:textId="77777777" w:rsidR="00600C43" w:rsidRPr="00AC7CA4" w:rsidRDefault="00600C43" w:rsidP="00600C43">
            <w:pPr>
              <w:pStyle w:val="Corpodetexto"/>
              <w:spacing w:after="0" w:line="271" w:lineRule="exact"/>
              <w:ind w:left="9"/>
              <w:jc w:val="center"/>
              <w:rPr>
                <w:ins w:id="96" w:author="mma" w:date="2018-01-31T15:05:00Z"/>
              </w:rPr>
              <w:pPrChange w:id="97" w:author="mma" w:date="2018-01-31T15:06:00Z">
                <w:pPr>
                  <w:pStyle w:val="Corpodetexto"/>
                  <w:spacing w:line="271" w:lineRule="exact"/>
                  <w:ind w:left="9"/>
                  <w:jc w:val="center"/>
                </w:pPr>
              </w:pPrChange>
            </w:pPr>
            <w:ins w:id="98" w:author="mma" w:date="2018-01-31T15:05:00Z">
              <w:r w:rsidRPr="007414F6">
                <w:t>Pr</w:t>
              </w:r>
              <w:r w:rsidRPr="007414F6">
                <w:rPr>
                  <w:spacing w:val="-2"/>
                </w:rPr>
                <w:t>e</w:t>
              </w:r>
              <w:r w:rsidRPr="007414F6">
                <w:t>sidente</w:t>
              </w:r>
              <w:r w:rsidRPr="007414F6">
                <w:rPr>
                  <w:spacing w:val="-1"/>
                </w:rPr>
                <w:t xml:space="preserve"> </w:t>
              </w:r>
              <w:r w:rsidRPr="007414F6">
                <w:t>do CNRH</w:t>
              </w:r>
            </w:ins>
          </w:p>
        </w:tc>
        <w:tc>
          <w:tcPr>
            <w:tcW w:w="4536" w:type="dxa"/>
            <w:vAlign w:val="center"/>
          </w:tcPr>
          <w:p w14:paraId="4FFA3274" w14:textId="77777777" w:rsidR="00600C43" w:rsidRPr="007414F6" w:rsidRDefault="00600C43" w:rsidP="00600C43">
            <w:pPr>
              <w:pStyle w:val="Ttulo1"/>
              <w:spacing w:after="0"/>
              <w:ind w:left="173"/>
              <w:jc w:val="center"/>
              <w:rPr>
                <w:ins w:id="99" w:author="mma" w:date="2018-01-31T15:05:00Z"/>
                <w:b w:val="0"/>
                <w:bCs/>
              </w:rPr>
              <w:pPrChange w:id="100" w:author="mma" w:date="2018-01-31T15:06:00Z">
                <w:pPr>
                  <w:pStyle w:val="Ttulo1"/>
                  <w:ind w:left="173"/>
                </w:pPr>
              </w:pPrChange>
            </w:pPr>
            <w:ins w:id="101" w:author="mma" w:date="2018-01-31T15:05:00Z">
              <w:r w:rsidRPr="007414F6">
                <w:t>JAIR</w:t>
              </w:r>
              <w:r w:rsidRPr="007414F6">
                <w:rPr>
                  <w:spacing w:val="-1"/>
                </w:rPr>
                <w:t xml:space="preserve"> </w:t>
              </w:r>
              <w:r w:rsidRPr="007414F6">
                <w:t>VIEIRA</w:t>
              </w:r>
              <w:r w:rsidRPr="007414F6">
                <w:rPr>
                  <w:spacing w:val="-1"/>
                </w:rPr>
                <w:t xml:space="preserve"> </w:t>
              </w:r>
              <w:r w:rsidRPr="007414F6">
                <w:t>TA</w:t>
              </w:r>
              <w:r w:rsidRPr="007414F6">
                <w:rPr>
                  <w:spacing w:val="-1"/>
                </w:rPr>
                <w:t>N</w:t>
              </w:r>
              <w:r w:rsidRPr="007414F6">
                <w:t>N</w:t>
              </w:r>
              <w:r w:rsidRPr="007414F6">
                <w:rPr>
                  <w:spacing w:val="1"/>
                </w:rPr>
                <w:t>Ú</w:t>
              </w:r>
              <w:r w:rsidRPr="007414F6">
                <w:t xml:space="preserve">S </w:t>
              </w:r>
              <w:r w:rsidRPr="007414F6">
                <w:rPr>
                  <w:spacing w:val="1"/>
                </w:rPr>
                <w:t>J</w:t>
              </w:r>
              <w:r w:rsidRPr="007414F6">
                <w:rPr>
                  <w:spacing w:val="-1"/>
                </w:rPr>
                <w:t>Ú</w:t>
              </w:r>
              <w:r w:rsidRPr="007414F6">
                <w:t>NIOR</w:t>
              </w:r>
            </w:ins>
          </w:p>
          <w:p w14:paraId="4C6E78F0" w14:textId="77777777" w:rsidR="00600C43" w:rsidRPr="00AC7CA4" w:rsidRDefault="00600C43" w:rsidP="00600C43">
            <w:pPr>
              <w:pStyle w:val="Corpodetexto"/>
              <w:spacing w:after="0" w:line="271" w:lineRule="exact"/>
              <w:ind w:left="172"/>
              <w:jc w:val="center"/>
              <w:rPr>
                <w:ins w:id="102" w:author="mma" w:date="2018-01-31T15:05:00Z"/>
              </w:rPr>
              <w:pPrChange w:id="103" w:author="mma" w:date="2018-01-31T15:06:00Z">
                <w:pPr>
                  <w:pStyle w:val="Corpodetexto"/>
                  <w:spacing w:line="271" w:lineRule="exact"/>
                  <w:ind w:left="172"/>
                  <w:jc w:val="center"/>
                </w:pPr>
              </w:pPrChange>
            </w:pPr>
            <w:ins w:id="104" w:author="mma" w:date="2018-01-31T15:05:00Z">
              <w:r w:rsidRPr="007414F6">
                <w:t>S</w:t>
              </w:r>
              <w:r w:rsidRPr="007414F6">
                <w:rPr>
                  <w:spacing w:val="-1"/>
                </w:rPr>
                <w:t>ec</w:t>
              </w:r>
              <w:r w:rsidRPr="007414F6">
                <w:t>r</w:t>
              </w:r>
              <w:r w:rsidRPr="007414F6">
                <w:rPr>
                  <w:spacing w:val="-2"/>
                </w:rPr>
                <w:t>e</w:t>
              </w:r>
              <w:r w:rsidRPr="007414F6">
                <w:t>t</w:t>
              </w:r>
              <w:r w:rsidRPr="007414F6">
                <w:rPr>
                  <w:spacing w:val="1"/>
                </w:rPr>
                <w:t>á</w:t>
              </w:r>
              <w:r w:rsidRPr="007414F6">
                <w:t>rio E</w:t>
              </w:r>
              <w:r w:rsidRPr="007414F6">
                <w:rPr>
                  <w:spacing w:val="1"/>
                </w:rPr>
                <w:t>x</w:t>
              </w:r>
              <w:r w:rsidRPr="007414F6">
                <w:rPr>
                  <w:spacing w:val="-1"/>
                </w:rPr>
                <w:t>ec</w:t>
              </w:r>
              <w:r w:rsidRPr="007414F6">
                <w:t>utivo do CNRH</w:t>
              </w:r>
            </w:ins>
          </w:p>
        </w:tc>
      </w:tr>
    </w:tbl>
    <w:p w14:paraId="6738AB3C" w14:textId="77777777" w:rsidR="00600C43" w:rsidRDefault="00600C43" w:rsidP="007C1CAA"/>
    <w:sectPr w:rsidR="00600C43" w:rsidSect="00033077">
      <w:headerReference w:type="even" r:id="rId13"/>
      <w:headerReference w:type="default" r:id="rId14"/>
      <w:footerReference w:type="even" r:id="rId15"/>
      <w:footerReference w:type="default" r:id="rId16"/>
      <w:headerReference w:type="first" r:id="rId17"/>
      <w:footerReference w:type="first" r:id="rId18"/>
      <w:pgSz w:w="11906" w:h="16838"/>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68" w:author="Antonio Calazans Reis Miranda" w:date="2018-01-22T11:03:00Z" w:initials="ACRM">
    <w:p w14:paraId="493A0B38" w14:textId="04CC11AA" w:rsidR="001C6977" w:rsidRDefault="001C6977">
      <w:pPr>
        <w:pStyle w:val="Textodecomentrio"/>
      </w:pPr>
      <w:r>
        <w:rPr>
          <w:rStyle w:val="Refdecomentrio"/>
        </w:rPr>
        <w:annotationRef/>
      </w:r>
      <w:r>
        <w:t>Sugestão encaminhada por e-mail pelo representante do MME – Igor Ribeiro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93A0B3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3A0B38" w16cid:durableId="1E1C514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D0AC14" w14:textId="77777777" w:rsidR="00153076" w:rsidRDefault="00153076" w:rsidP="006537D5">
      <w:pPr>
        <w:spacing w:after="0"/>
      </w:pPr>
      <w:r>
        <w:separator/>
      </w:r>
    </w:p>
  </w:endnote>
  <w:endnote w:type="continuationSeparator" w:id="0">
    <w:p w14:paraId="5BD29C56" w14:textId="77777777" w:rsidR="00153076" w:rsidRDefault="00153076" w:rsidP="006537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MT">
    <w:altName w:val="Arial"/>
    <w:charset w:val="00"/>
    <w:family w:val="swiss"/>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A8580E" w14:textId="77777777" w:rsidR="004E0BCE" w:rsidRDefault="004E0BCE">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0661868"/>
      <w:docPartObj>
        <w:docPartGallery w:val="Page Numbers (Bottom of Page)"/>
        <w:docPartUnique/>
      </w:docPartObj>
    </w:sdtPr>
    <w:sdtEndPr/>
    <w:sdtContent>
      <w:p w14:paraId="6DE05FF0" w14:textId="559E0CC6" w:rsidR="001674C7" w:rsidRDefault="001674C7" w:rsidP="006537D5">
        <w:pPr>
          <w:pStyle w:val="Rodap"/>
          <w:jc w:val="center"/>
        </w:pPr>
        <w:r>
          <w:fldChar w:fldCharType="begin"/>
        </w:r>
        <w:r>
          <w:instrText>PAGE   \* MERGEFORMAT</w:instrText>
        </w:r>
        <w:r>
          <w:fldChar w:fldCharType="separate"/>
        </w:r>
        <w:r w:rsidR="00AA0440">
          <w:rPr>
            <w:noProof/>
          </w:rPr>
          <w:t>4</w:t>
        </w:r>
        <w:r>
          <w:fldChar w:fldCharType="end"/>
        </w:r>
        <w:r>
          <w:t>/</w:t>
        </w:r>
        <w:fldSimple w:instr=" NUMPAGES   \* MERGEFORMAT ">
          <w:r w:rsidR="00AA0440">
            <w:rPr>
              <w:noProof/>
            </w:rPr>
            <w:t>4</w:t>
          </w:r>
        </w:fldSimple>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7E447" w14:textId="77777777" w:rsidR="004E0BCE" w:rsidRDefault="004E0BCE">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DFF944" w14:textId="77777777" w:rsidR="00153076" w:rsidRDefault="00153076" w:rsidP="006537D5">
      <w:pPr>
        <w:spacing w:after="0"/>
      </w:pPr>
      <w:r>
        <w:separator/>
      </w:r>
    </w:p>
  </w:footnote>
  <w:footnote w:type="continuationSeparator" w:id="0">
    <w:p w14:paraId="48273819" w14:textId="77777777" w:rsidR="00153076" w:rsidRDefault="00153076" w:rsidP="006537D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CB8C0C" w14:textId="77777777" w:rsidR="004E0BCE" w:rsidRDefault="004E0BCE">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90638907"/>
      <w:docPartObj>
        <w:docPartGallery w:val="Watermarks"/>
        <w:docPartUnique/>
      </w:docPartObj>
    </w:sdtPr>
    <w:sdtEndPr/>
    <w:sdtContent>
      <w:p w14:paraId="293272FD" w14:textId="5C934CBF" w:rsidR="004E0BCE" w:rsidRDefault="00153076">
        <w:pPr>
          <w:pStyle w:val="Cabealho"/>
        </w:pPr>
        <w:r>
          <w:pict w14:anchorId="358A0D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843033" o:spid="_x0000_s2049" type="#_x0000_t136" style="position:absolute;left:0;text-align:left;margin-left:0;margin-top:0;width:449.6pt;height:149.85pt;rotation:315;z-index:-251658752;mso-position-horizontal:center;mso-position-horizontal-relative:margin;mso-position-vertical:center;mso-position-vertical-relative:margin" o:allowincell="f" fillcolor="#7f7f7f [1612]" stroked="f">
              <v:fill opacity=".5"/>
              <v:textpath style="font-family:&quot;Century Gothic&quot;;font-size:1pt" string="MINUTA"/>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FA463" w14:textId="77777777" w:rsidR="004E0BCE" w:rsidRDefault="004E0BC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849"/>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0DB0705"/>
    <w:multiLevelType w:val="hybridMultilevel"/>
    <w:tmpl w:val="9F260588"/>
    <w:lvl w:ilvl="0" w:tplc="380A000F">
      <w:start w:val="1"/>
      <w:numFmt w:val="decimal"/>
      <w:lvlText w:val="%1."/>
      <w:lvlJc w:val="left"/>
      <w:pPr>
        <w:ind w:left="720" w:hanging="360"/>
      </w:pPr>
    </w:lvl>
    <w:lvl w:ilvl="1" w:tplc="380A0019">
      <w:start w:val="1"/>
      <w:numFmt w:val="lowerLetter"/>
      <w:lvlText w:val="%2."/>
      <w:lvlJc w:val="left"/>
      <w:pPr>
        <w:ind w:left="1440" w:hanging="360"/>
      </w:pPr>
    </w:lvl>
    <w:lvl w:ilvl="2" w:tplc="380A001B">
      <w:start w:val="1"/>
      <w:numFmt w:val="lowerRoman"/>
      <w:lvlText w:val="%3."/>
      <w:lvlJc w:val="right"/>
      <w:pPr>
        <w:ind w:left="2160" w:hanging="180"/>
      </w:pPr>
    </w:lvl>
    <w:lvl w:ilvl="3" w:tplc="380A000F">
      <w:start w:val="1"/>
      <w:numFmt w:val="decimal"/>
      <w:lvlText w:val="%4."/>
      <w:lvlJc w:val="left"/>
      <w:pPr>
        <w:ind w:left="2880" w:hanging="360"/>
      </w:pPr>
    </w:lvl>
    <w:lvl w:ilvl="4" w:tplc="380A0019">
      <w:start w:val="1"/>
      <w:numFmt w:val="lowerLetter"/>
      <w:lvlText w:val="%5."/>
      <w:lvlJc w:val="left"/>
      <w:pPr>
        <w:ind w:left="3600" w:hanging="360"/>
      </w:pPr>
    </w:lvl>
    <w:lvl w:ilvl="5" w:tplc="380A001B">
      <w:start w:val="1"/>
      <w:numFmt w:val="lowerRoman"/>
      <w:lvlText w:val="%6."/>
      <w:lvlJc w:val="right"/>
      <w:pPr>
        <w:ind w:left="4320" w:hanging="180"/>
      </w:pPr>
    </w:lvl>
    <w:lvl w:ilvl="6" w:tplc="380A000F">
      <w:start w:val="1"/>
      <w:numFmt w:val="decimal"/>
      <w:lvlText w:val="%7."/>
      <w:lvlJc w:val="left"/>
      <w:pPr>
        <w:ind w:left="5040" w:hanging="360"/>
      </w:pPr>
    </w:lvl>
    <w:lvl w:ilvl="7" w:tplc="380A0019">
      <w:start w:val="1"/>
      <w:numFmt w:val="lowerLetter"/>
      <w:lvlText w:val="%8."/>
      <w:lvlJc w:val="left"/>
      <w:pPr>
        <w:ind w:left="5760" w:hanging="360"/>
      </w:pPr>
    </w:lvl>
    <w:lvl w:ilvl="8" w:tplc="380A001B">
      <w:start w:val="1"/>
      <w:numFmt w:val="lowerRoman"/>
      <w:lvlText w:val="%9."/>
      <w:lvlJc w:val="right"/>
      <w:pPr>
        <w:ind w:left="6480" w:hanging="180"/>
      </w:pPr>
    </w:lvl>
  </w:abstractNum>
  <w:abstractNum w:abstractNumId="2" w15:restartNumberingAfterBreak="0">
    <w:nsid w:val="06EF3A2D"/>
    <w:multiLevelType w:val="hybridMultilevel"/>
    <w:tmpl w:val="FD8ED8A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F61A0F"/>
    <w:multiLevelType w:val="hybridMultilevel"/>
    <w:tmpl w:val="D472C726"/>
    <w:lvl w:ilvl="0" w:tplc="380A0019">
      <w:start w:val="1"/>
      <w:numFmt w:val="lowerLetter"/>
      <w:lvlText w:val="%1."/>
      <w:lvlJc w:val="left"/>
      <w:pPr>
        <w:ind w:left="144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21B0131B"/>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54E63AE"/>
    <w:multiLevelType w:val="hybridMultilevel"/>
    <w:tmpl w:val="A4A244A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5BA1234"/>
    <w:multiLevelType w:val="hybridMultilevel"/>
    <w:tmpl w:val="AC3ADC00"/>
    <w:lvl w:ilvl="0" w:tplc="36D4C66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81E49DD"/>
    <w:multiLevelType w:val="hybridMultilevel"/>
    <w:tmpl w:val="C1D6CB64"/>
    <w:lvl w:ilvl="0" w:tplc="FEEAEA34">
      <w:start w:val="1"/>
      <w:numFmt w:val="upperRoman"/>
      <w:lvlText w:val="%1."/>
      <w:lvlJc w:val="righ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2FB918DC"/>
    <w:multiLevelType w:val="hybridMultilevel"/>
    <w:tmpl w:val="C74E9FD2"/>
    <w:lvl w:ilvl="0" w:tplc="04160013">
      <w:start w:val="1"/>
      <w:numFmt w:val="upperRoman"/>
      <w:lvlText w:val="%1."/>
      <w:lvlJc w:val="right"/>
      <w:pPr>
        <w:ind w:left="720" w:hanging="360"/>
      </w:pPr>
    </w:lvl>
    <w:lvl w:ilvl="1" w:tplc="04160019" w:tentative="1">
      <w:start w:val="1"/>
      <w:numFmt w:val="lowerLetter"/>
      <w:lvlText w:val="%2."/>
      <w:lvlJc w:val="left"/>
      <w:pPr>
        <w:ind w:left="720" w:hanging="360"/>
      </w:pPr>
    </w:lvl>
    <w:lvl w:ilvl="2" w:tplc="0416001B" w:tentative="1">
      <w:start w:val="1"/>
      <w:numFmt w:val="lowerRoman"/>
      <w:lvlText w:val="%3."/>
      <w:lvlJc w:val="right"/>
      <w:pPr>
        <w:ind w:left="1440" w:hanging="180"/>
      </w:pPr>
    </w:lvl>
    <w:lvl w:ilvl="3" w:tplc="0416000F" w:tentative="1">
      <w:start w:val="1"/>
      <w:numFmt w:val="decimal"/>
      <w:lvlText w:val="%4."/>
      <w:lvlJc w:val="left"/>
      <w:pPr>
        <w:ind w:left="2160" w:hanging="360"/>
      </w:pPr>
    </w:lvl>
    <w:lvl w:ilvl="4" w:tplc="04160019" w:tentative="1">
      <w:start w:val="1"/>
      <w:numFmt w:val="lowerLetter"/>
      <w:lvlText w:val="%5."/>
      <w:lvlJc w:val="left"/>
      <w:pPr>
        <w:ind w:left="2880" w:hanging="360"/>
      </w:pPr>
    </w:lvl>
    <w:lvl w:ilvl="5" w:tplc="0416001B" w:tentative="1">
      <w:start w:val="1"/>
      <w:numFmt w:val="lowerRoman"/>
      <w:lvlText w:val="%6."/>
      <w:lvlJc w:val="right"/>
      <w:pPr>
        <w:ind w:left="3600" w:hanging="180"/>
      </w:pPr>
    </w:lvl>
    <w:lvl w:ilvl="6" w:tplc="0416000F" w:tentative="1">
      <w:start w:val="1"/>
      <w:numFmt w:val="decimal"/>
      <w:lvlText w:val="%7."/>
      <w:lvlJc w:val="left"/>
      <w:pPr>
        <w:ind w:left="4320" w:hanging="360"/>
      </w:pPr>
    </w:lvl>
    <w:lvl w:ilvl="7" w:tplc="04160019" w:tentative="1">
      <w:start w:val="1"/>
      <w:numFmt w:val="lowerLetter"/>
      <w:lvlText w:val="%8."/>
      <w:lvlJc w:val="left"/>
      <w:pPr>
        <w:ind w:left="5040" w:hanging="360"/>
      </w:pPr>
    </w:lvl>
    <w:lvl w:ilvl="8" w:tplc="0416001B" w:tentative="1">
      <w:start w:val="1"/>
      <w:numFmt w:val="lowerRoman"/>
      <w:lvlText w:val="%9."/>
      <w:lvlJc w:val="right"/>
      <w:pPr>
        <w:ind w:left="5760" w:hanging="180"/>
      </w:pPr>
    </w:lvl>
  </w:abstractNum>
  <w:abstractNum w:abstractNumId="9" w15:restartNumberingAfterBreak="0">
    <w:nsid w:val="3C1D7127"/>
    <w:multiLevelType w:val="hybridMultilevel"/>
    <w:tmpl w:val="5420C510"/>
    <w:lvl w:ilvl="0" w:tplc="04160013">
      <w:start w:val="1"/>
      <w:numFmt w:val="upperRoman"/>
      <w:lvlText w:val="%1."/>
      <w:lvlJc w:val="right"/>
      <w:pPr>
        <w:ind w:left="783" w:hanging="360"/>
      </w:pPr>
    </w:lvl>
    <w:lvl w:ilvl="1" w:tplc="04160019" w:tentative="1">
      <w:start w:val="1"/>
      <w:numFmt w:val="lowerLetter"/>
      <w:lvlText w:val="%2."/>
      <w:lvlJc w:val="left"/>
      <w:pPr>
        <w:ind w:left="1503" w:hanging="360"/>
      </w:pPr>
    </w:lvl>
    <w:lvl w:ilvl="2" w:tplc="0416001B" w:tentative="1">
      <w:start w:val="1"/>
      <w:numFmt w:val="lowerRoman"/>
      <w:lvlText w:val="%3."/>
      <w:lvlJc w:val="right"/>
      <w:pPr>
        <w:ind w:left="2223" w:hanging="180"/>
      </w:pPr>
    </w:lvl>
    <w:lvl w:ilvl="3" w:tplc="0416000F" w:tentative="1">
      <w:start w:val="1"/>
      <w:numFmt w:val="decimal"/>
      <w:lvlText w:val="%4."/>
      <w:lvlJc w:val="left"/>
      <w:pPr>
        <w:ind w:left="2943" w:hanging="360"/>
      </w:pPr>
    </w:lvl>
    <w:lvl w:ilvl="4" w:tplc="04160019" w:tentative="1">
      <w:start w:val="1"/>
      <w:numFmt w:val="lowerLetter"/>
      <w:lvlText w:val="%5."/>
      <w:lvlJc w:val="left"/>
      <w:pPr>
        <w:ind w:left="3663" w:hanging="360"/>
      </w:pPr>
    </w:lvl>
    <w:lvl w:ilvl="5" w:tplc="0416001B" w:tentative="1">
      <w:start w:val="1"/>
      <w:numFmt w:val="lowerRoman"/>
      <w:lvlText w:val="%6."/>
      <w:lvlJc w:val="right"/>
      <w:pPr>
        <w:ind w:left="4383" w:hanging="180"/>
      </w:pPr>
    </w:lvl>
    <w:lvl w:ilvl="6" w:tplc="0416000F" w:tentative="1">
      <w:start w:val="1"/>
      <w:numFmt w:val="decimal"/>
      <w:lvlText w:val="%7."/>
      <w:lvlJc w:val="left"/>
      <w:pPr>
        <w:ind w:left="5103" w:hanging="360"/>
      </w:pPr>
    </w:lvl>
    <w:lvl w:ilvl="7" w:tplc="04160019" w:tentative="1">
      <w:start w:val="1"/>
      <w:numFmt w:val="lowerLetter"/>
      <w:lvlText w:val="%8."/>
      <w:lvlJc w:val="left"/>
      <w:pPr>
        <w:ind w:left="5823" w:hanging="360"/>
      </w:pPr>
    </w:lvl>
    <w:lvl w:ilvl="8" w:tplc="0416001B" w:tentative="1">
      <w:start w:val="1"/>
      <w:numFmt w:val="lowerRoman"/>
      <w:lvlText w:val="%9."/>
      <w:lvlJc w:val="right"/>
      <w:pPr>
        <w:ind w:left="6543" w:hanging="180"/>
      </w:pPr>
    </w:lvl>
  </w:abstractNum>
  <w:abstractNum w:abstractNumId="10" w15:restartNumberingAfterBreak="0">
    <w:nsid w:val="60A441AF"/>
    <w:multiLevelType w:val="hybridMultilevel"/>
    <w:tmpl w:val="7C10D46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75464056"/>
    <w:multiLevelType w:val="hybridMultilevel"/>
    <w:tmpl w:val="D714AE84"/>
    <w:lvl w:ilvl="0" w:tplc="04160013">
      <w:start w:val="1"/>
      <w:numFmt w:val="upperRoman"/>
      <w:lvlText w:val="%1."/>
      <w:lvlJc w:val="righ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9"/>
  </w:num>
  <w:num w:numId="2">
    <w:abstractNumId w:val="11"/>
  </w:num>
  <w:num w:numId="3">
    <w:abstractNumId w:val="0"/>
  </w:num>
  <w:num w:numId="4">
    <w:abstractNumId w:val="2"/>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0"/>
  </w:num>
  <w:num w:numId="10">
    <w:abstractNumId w:val="1"/>
  </w:num>
  <w:num w:numId="11">
    <w:abstractNumId w:val="3"/>
  </w:num>
  <w:num w:numId="12">
    <w:abstractNumId w:val="8"/>
  </w:num>
  <w:num w:numId="13">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ma">
    <w15:presenceInfo w15:providerId="None" w15:userId="mma"/>
  </w15:person>
  <w15:person w15:author="Antonio Calazans Reis Miranda">
    <w15:presenceInfo w15:providerId="AD" w15:userId="S-1-5-21-10562335-2982657715-2242529834-478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oNotDisplayPageBoundaries/>
  <w:displayBackgroundShape/>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3700"/>
    <w:rsid w:val="00000AC5"/>
    <w:rsid w:val="0000132E"/>
    <w:rsid w:val="000037E2"/>
    <w:rsid w:val="00010E88"/>
    <w:rsid w:val="000159E6"/>
    <w:rsid w:val="00023A24"/>
    <w:rsid w:val="00033077"/>
    <w:rsid w:val="00044E85"/>
    <w:rsid w:val="000465C8"/>
    <w:rsid w:val="000513F2"/>
    <w:rsid w:val="0005178F"/>
    <w:rsid w:val="0005565B"/>
    <w:rsid w:val="00064647"/>
    <w:rsid w:val="000730E1"/>
    <w:rsid w:val="000818F1"/>
    <w:rsid w:val="00082C04"/>
    <w:rsid w:val="00091D67"/>
    <w:rsid w:val="0009316F"/>
    <w:rsid w:val="000A5119"/>
    <w:rsid w:val="000B2B06"/>
    <w:rsid w:val="000B2D6F"/>
    <w:rsid w:val="000B3102"/>
    <w:rsid w:val="000C0156"/>
    <w:rsid w:val="000C0FA7"/>
    <w:rsid w:val="000C2224"/>
    <w:rsid w:val="000C5A91"/>
    <w:rsid w:val="000F03E8"/>
    <w:rsid w:val="000F4C6E"/>
    <w:rsid w:val="00102C4A"/>
    <w:rsid w:val="00111660"/>
    <w:rsid w:val="00112116"/>
    <w:rsid w:val="00113B87"/>
    <w:rsid w:val="00113C3C"/>
    <w:rsid w:val="00126B49"/>
    <w:rsid w:val="00126EBF"/>
    <w:rsid w:val="00131DB5"/>
    <w:rsid w:val="00143710"/>
    <w:rsid w:val="001468FD"/>
    <w:rsid w:val="00153076"/>
    <w:rsid w:val="00155472"/>
    <w:rsid w:val="00166EEE"/>
    <w:rsid w:val="001674C7"/>
    <w:rsid w:val="00175392"/>
    <w:rsid w:val="00175639"/>
    <w:rsid w:val="0018048F"/>
    <w:rsid w:val="00180AEF"/>
    <w:rsid w:val="001827BF"/>
    <w:rsid w:val="0018463C"/>
    <w:rsid w:val="001857F6"/>
    <w:rsid w:val="00187F6A"/>
    <w:rsid w:val="00193A7A"/>
    <w:rsid w:val="001941F3"/>
    <w:rsid w:val="001A423E"/>
    <w:rsid w:val="001A4D31"/>
    <w:rsid w:val="001B0151"/>
    <w:rsid w:val="001C6977"/>
    <w:rsid w:val="001D6BB7"/>
    <w:rsid w:val="001D6E4C"/>
    <w:rsid w:val="001E2164"/>
    <w:rsid w:val="001F7931"/>
    <w:rsid w:val="001F7A69"/>
    <w:rsid w:val="002125AA"/>
    <w:rsid w:val="00223086"/>
    <w:rsid w:val="002231C5"/>
    <w:rsid w:val="00226E28"/>
    <w:rsid w:val="00237F52"/>
    <w:rsid w:val="00246270"/>
    <w:rsid w:val="002471B2"/>
    <w:rsid w:val="00250C8D"/>
    <w:rsid w:val="00251DB0"/>
    <w:rsid w:val="00251FE1"/>
    <w:rsid w:val="00260A38"/>
    <w:rsid w:val="002621F9"/>
    <w:rsid w:val="00271EE6"/>
    <w:rsid w:val="00275401"/>
    <w:rsid w:val="00276A0B"/>
    <w:rsid w:val="00282758"/>
    <w:rsid w:val="00292504"/>
    <w:rsid w:val="002936CA"/>
    <w:rsid w:val="002A3D62"/>
    <w:rsid w:val="002B1EA5"/>
    <w:rsid w:val="002B246C"/>
    <w:rsid w:val="002E73F5"/>
    <w:rsid w:val="002F09F8"/>
    <w:rsid w:val="00307E8E"/>
    <w:rsid w:val="00312265"/>
    <w:rsid w:val="00312BE2"/>
    <w:rsid w:val="00315CD6"/>
    <w:rsid w:val="00320D4B"/>
    <w:rsid w:val="003313B3"/>
    <w:rsid w:val="0033278D"/>
    <w:rsid w:val="003439CE"/>
    <w:rsid w:val="00345666"/>
    <w:rsid w:val="003501FD"/>
    <w:rsid w:val="00361C0E"/>
    <w:rsid w:val="00377F1B"/>
    <w:rsid w:val="003840FF"/>
    <w:rsid w:val="00386D08"/>
    <w:rsid w:val="003A3C69"/>
    <w:rsid w:val="003B08FF"/>
    <w:rsid w:val="003B2D9F"/>
    <w:rsid w:val="003B33D4"/>
    <w:rsid w:val="004163C8"/>
    <w:rsid w:val="00427FC2"/>
    <w:rsid w:val="00432E42"/>
    <w:rsid w:val="004458F5"/>
    <w:rsid w:val="00453B3E"/>
    <w:rsid w:val="004574DC"/>
    <w:rsid w:val="00457509"/>
    <w:rsid w:val="0045762E"/>
    <w:rsid w:val="004646A3"/>
    <w:rsid w:val="00467422"/>
    <w:rsid w:val="00475946"/>
    <w:rsid w:val="00487E23"/>
    <w:rsid w:val="00490830"/>
    <w:rsid w:val="00494795"/>
    <w:rsid w:val="004A17AA"/>
    <w:rsid w:val="004B5909"/>
    <w:rsid w:val="004C196E"/>
    <w:rsid w:val="004E0BCE"/>
    <w:rsid w:val="004F5D99"/>
    <w:rsid w:val="00501CDE"/>
    <w:rsid w:val="00534317"/>
    <w:rsid w:val="00537B4A"/>
    <w:rsid w:val="00564CAA"/>
    <w:rsid w:val="00586995"/>
    <w:rsid w:val="00593629"/>
    <w:rsid w:val="00597605"/>
    <w:rsid w:val="005A7A93"/>
    <w:rsid w:val="005A7C12"/>
    <w:rsid w:val="005C5BE4"/>
    <w:rsid w:val="005F26D5"/>
    <w:rsid w:val="005F718A"/>
    <w:rsid w:val="005F7C6D"/>
    <w:rsid w:val="00600C43"/>
    <w:rsid w:val="0060304F"/>
    <w:rsid w:val="00613ABA"/>
    <w:rsid w:val="006148F9"/>
    <w:rsid w:val="006211BD"/>
    <w:rsid w:val="00625B70"/>
    <w:rsid w:val="006537D5"/>
    <w:rsid w:val="00662BD8"/>
    <w:rsid w:val="006672A9"/>
    <w:rsid w:val="00670EF2"/>
    <w:rsid w:val="00673509"/>
    <w:rsid w:val="0068176D"/>
    <w:rsid w:val="00681C5E"/>
    <w:rsid w:val="00683138"/>
    <w:rsid w:val="006B752F"/>
    <w:rsid w:val="006C1F4E"/>
    <w:rsid w:val="006C5CA4"/>
    <w:rsid w:val="006D0A35"/>
    <w:rsid w:val="006D28BF"/>
    <w:rsid w:val="006D4DF7"/>
    <w:rsid w:val="006D64E8"/>
    <w:rsid w:val="006E4024"/>
    <w:rsid w:val="006E758B"/>
    <w:rsid w:val="006E76DB"/>
    <w:rsid w:val="006F502B"/>
    <w:rsid w:val="006F7189"/>
    <w:rsid w:val="006F7B87"/>
    <w:rsid w:val="00701964"/>
    <w:rsid w:val="00713856"/>
    <w:rsid w:val="00722AA7"/>
    <w:rsid w:val="00724D1D"/>
    <w:rsid w:val="007277BE"/>
    <w:rsid w:val="007313B7"/>
    <w:rsid w:val="00745450"/>
    <w:rsid w:val="00745ACC"/>
    <w:rsid w:val="00750738"/>
    <w:rsid w:val="00753327"/>
    <w:rsid w:val="007555F1"/>
    <w:rsid w:val="007620C8"/>
    <w:rsid w:val="00765174"/>
    <w:rsid w:val="00773E57"/>
    <w:rsid w:val="007806C0"/>
    <w:rsid w:val="0078222A"/>
    <w:rsid w:val="007A2754"/>
    <w:rsid w:val="007C1CAA"/>
    <w:rsid w:val="007C3F67"/>
    <w:rsid w:val="007C601C"/>
    <w:rsid w:val="007E3BF4"/>
    <w:rsid w:val="007E62E2"/>
    <w:rsid w:val="007F253F"/>
    <w:rsid w:val="00806279"/>
    <w:rsid w:val="008074FE"/>
    <w:rsid w:val="00807BCF"/>
    <w:rsid w:val="008102E7"/>
    <w:rsid w:val="008156CA"/>
    <w:rsid w:val="00837340"/>
    <w:rsid w:val="008554C6"/>
    <w:rsid w:val="00855CCE"/>
    <w:rsid w:val="00863AAE"/>
    <w:rsid w:val="00876EDF"/>
    <w:rsid w:val="008800E3"/>
    <w:rsid w:val="00882E5A"/>
    <w:rsid w:val="00883E87"/>
    <w:rsid w:val="00884EB8"/>
    <w:rsid w:val="00896F40"/>
    <w:rsid w:val="008A5CD4"/>
    <w:rsid w:val="008E12EA"/>
    <w:rsid w:val="008F55C6"/>
    <w:rsid w:val="00907A87"/>
    <w:rsid w:val="00920308"/>
    <w:rsid w:val="00935CAC"/>
    <w:rsid w:val="009443C5"/>
    <w:rsid w:val="00954889"/>
    <w:rsid w:val="00967E5B"/>
    <w:rsid w:val="009710C3"/>
    <w:rsid w:val="0098642E"/>
    <w:rsid w:val="009917BB"/>
    <w:rsid w:val="00994198"/>
    <w:rsid w:val="009965CA"/>
    <w:rsid w:val="009A2776"/>
    <w:rsid w:val="009A27DD"/>
    <w:rsid w:val="009B510E"/>
    <w:rsid w:val="009B73B9"/>
    <w:rsid w:val="009B7CC5"/>
    <w:rsid w:val="009D1140"/>
    <w:rsid w:val="00A020AD"/>
    <w:rsid w:val="00A126F6"/>
    <w:rsid w:val="00A1583E"/>
    <w:rsid w:val="00A16ECB"/>
    <w:rsid w:val="00A32E6E"/>
    <w:rsid w:val="00A33E96"/>
    <w:rsid w:val="00A42F3D"/>
    <w:rsid w:val="00A43ECE"/>
    <w:rsid w:val="00A45D6F"/>
    <w:rsid w:val="00A5049A"/>
    <w:rsid w:val="00A67342"/>
    <w:rsid w:val="00A67CE0"/>
    <w:rsid w:val="00A81C57"/>
    <w:rsid w:val="00A86D26"/>
    <w:rsid w:val="00A97CFC"/>
    <w:rsid w:val="00AA0440"/>
    <w:rsid w:val="00AB102C"/>
    <w:rsid w:val="00AB3ED8"/>
    <w:rsid w:val="00AC077A"/>
    <w:rsid w:val="00AD270B"/>
    <w:rsid w:val="00AF5CD7"/>
    <w:rsid w:val="00B01981"/>
    <w:rsid w:val="00B1487D"/>
    <w:rsid w:val="00B42DC5"/>
    <w:rsid w:val="00B46280"/>
    <w:rsid w:val="00B67CB1"/>
    <w:rsid w:val="00B75D2D"/>
    <w:rsid w:val="00B83700"/>
    <w:rsid w:val="00B92545"/>
    <w:rsid w:val="00BA4787"/>
    <w:rsid w:val="00BD2111"/>
    <w:rsid w:val="00BE2812"/>
    <w:rsid w:val="00BE2B6F"/>
    <w:rsid w:val="00C04504"/>
    <w:rsid w:val="00C11078"/>
    <w:rsid w:val="00C142B1"/>
    <w:rsid w:val="00C23909"/>
    <w:rsid w:val="00C25B4E"/>
    <w:rsid w:val="00C5037C"/>
    <w:rsid w:val="00C50FCF"/>
    <w:rsid w:val="00C7076C"/>
    <w:rsid w:val="00C738DE"/>
    <w:rsid w:val="00C90C99"/>
    <w:rsid w:val="00C97398"/>
    <w:rsid w:val="00CA2501"/>
    <w:rsid w:val="00CA3758"/>
    <w:rsid w:val="00CB094A"/>
    <w:rsid w:val="00CB431B"/>
    <w:rsid w:val="00CC0170"/>
    <w:rsid w:val="00CC18BF"/>
    <w:rsid w:val="00CE16D1"/>
    <w:rsid w:val="00CE6658"/>
    <w:rsid w:val="00D13AAC"/>
    <w:rsid w:val="00D35EF4"/>
    <w:rsid w:val="00D42321"/>
    <w:rsid w:val="00D544A5"/>
    <w:rsid w:val="00D629BC"/>
    <w:rsid w:val="00D65544"/>
    <w:rsid w:val="00D670DD"/>
    <w:rsid w:val="00D74777"/>
    <w:rsid w:val="00D81E15"/>
    <w:rsid w:val="00D95BEA"/>
    <w:rsid w:val="00DB00A2"/>
    <w:rsid w:val="00DB682B"/>
    <w:rsid w:val="00DD15B4"/>
    <w:rsid w:val="00DE0A5F"/>
    <w:rsid w:val="00DE51D3"/>
    <w:rsid w:val="00DF69B9"/>
    <w:rsid w:val="00E01E3D"/>
    <w:rsid w:val="00E11158"/>
    <w:rsid w:val="00E14A05"/>
    <w:rsid w:val="00E25977"/>
    <w:rsid w:val="00E366B4"/>
    <w:rsid w:val="00E36E7A"/>
    <w:rsid w:val="00E45D68"/>
    <w:rsid w:val="00E45E31"/>
    <w:rsid w:val="00E61200"/>
    <w:rsid w:val="00E67BF0"/>
    <w:rsid w:val="00E7230C"/>
    <w:rsid w:val="00E779EC"/>
    <w:rsid w:val="00E92CB4"/>
    <w:rsid w:val="00E96CFC"/>
    <w:rsid w:val="00EB4433"/>
    <w:rsid w:val="00EC0BAF"/>
    <w:rsid w:val="00EC25A4"/>
    <w:rsid w:val="00EC5145"/>
    <w:rsid w:val="00ED1932"/>
    <w:rsid w:val="00ED5D05"/>
    <w:rsid w:val="00F02FE1"/>
    <w:rsid w:val="00F128B7"/>
    <w:rsid w:val="00F35C2C"/>
    <w:rsid w:val="00F36383"/>
    <w:rsid w:val="00F37185"/>
    <w:rsid w:val="00F42B63"/>
    <w:rsid w:val="00F56DF6"/>
    <w:rsid w:val="00F648F5"/>
    <w:rsid w:val="00F678B4"/>
    <w:rsid w:val="00F73E73"/>
    <w:rsid w:val="00F762D2"/>
    <w:rsid w:val="00F86079"/>
    <w:rsid w:val="00F93940"/>
    <w:rsid w:val="00FB2D0E"/>
    <w:rsid w:val="00FC0460"/>
    <w:rsid w:val="00FD6A80"/>
    <w:rsid w:val="00FE00F0"/>
    <w:rsid w:val="00FE739F"/>
    <w:rsid w:val="00FF18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19A3DF0"/>
  <w15:docId w15:val="{3EE6400D-B169-4F46-AB6C-4322AA711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before="100" w:beforeAutospacing="1" w:after="100" w:afterAutospacing="1" w:line="360"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C1CAA"/>
    <w:pPr>
      <w:autoSpaceDE w:val="0"/>
      <w:autoSpaceDN w:val="0"/>
      <w:adjustRightInd w:val="0"/>
      <w:spacing w:before="0" w:beforeAutospacing="0" w:after="240" w:afterAutospacing="0" w:line="240" w:lineRule="auto"/>
    </w:pPr>
    <w:rPr>
      <w:rFonts w:ascii="Times New Roman" w:hAnsi="Times New Roman" w:cs="Times New Roman"/>
      <w:sz w:val="24"/>
      <w:szCs w:val="24"/>
    </w:rPr>
  </w:style>
  <w:style w:type="paragraph" w:styleId="Ttulo1">
    <w:name w:val="heading 1"/>
    <w:basedOn w:val="Normal"/>
    <w:next w:val="Normal"/>
    <w:link w:val="Ttulo1Char"/>
    <w:uiPriority w:val="9"/>
    <w:qFormat/>
    <w:rsid w:val="000818F1"/>
    <w:pPr>
      <w:keepNext/>
      <w:outlineLvl w:val="0"/>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B83700"/>
    <w:pPr>
      <w:spacing w:after="0"/>
    </w:pPr>
    <w:rPr>
      <w:rFonts w:ascii="Tahoma" w:hAnsi="Tahoma" w:cs="Tahoma"/>
      <w:sz w:val="16"/>
      <w:szCs w:val="16"/>
    </w:rPr>
  </w:style>
  <w:style w:type="character" w:customStyle="1" w:styleId="TextodebaloChar">
    <w:name w:val="Texto de balão Char"/>
    <w:basedOn w:val="Fontepargpadro"/>
    <w:link w:val="Textodebalo"/>
    <w:uiPriority w:val="99"/>
    <w:semiHidden/>
    <w:rsid w:val="00B83700"/>
    <w:rPr>
      <w:rFonts w:ascii="Tahoma" w:hAnsi="Tahoma" w:cs="Tahoma"/>
      <w:sz w:val="16"/>
      <w:szCs w:val="16"/>
    </w:rPr>
  </w:style>
  <w:style w:type="paragraph" w:styleId="NormalWeb">
    <w:name w:val="Normal (Web)"/>
    <w:basedOn w:val="Normal"/>
    <w:uiPriority w:val="99"/>
    <w:semiHidden/>
    <w:unhideWhenUsed/>
    <w:rsid w:val="00A1583E"/>
    <w:pPr>
      <w:jc w:val="left"/>
    </w:pPr>
    <w:rPr>
      <w:rFonts w:eastAsia="Times New Roman"/>
      <w:lang w:eastAsia="pt-BR"/>
    </w:rPr>
  </w:style>
  <w:style w:type="character" w:styleId="Refdecomentrio">
    <w:name w:val="annotation reference"/>
    <w:basedOn w:val="Fontepargpadro"/>
    <w:uiPriority w:val="99"/>
    <w:semiHidden/>
    <w:unhideWhenUsed/>
    <w:rsid w:val="003313B3"/>
    <w:rPr>
      <w:sz w:val="16"/>
      <w:szCs w:val="16"/>
    </w:rPr>
  </w:style>
  <w:style w:type="paragraph" w:styleId="Textodecomentrio">
    <w:name w:val="annotation text"/>
    <w:basedOn w:val="Normal"/>
    <w:link w:val="TextodecomentrioChar"/>
    <w:uiPriority w:val="99"/>
    <w:unhideWhenUsed/>
    <w:rsid w:val="003313B3"/>
    <w:rPr>
      <w:sz w:val="20"/>
      <w:szCs w:val="20"/>
    </w:rPr>
  </w:style>
  <w:style w:type="character" w:customStyle="1" w:styleId="TextodecomentrioChar">
    <w:name w:val="Texto de comentário Char"/>
    <w:basedOn w:val="Fontepargpadro"/>
    <w:link w:val="Textodecomentrio"/>
    <w:uiPriority w:val="99"/>
    <w:rsid w:val="003313B3"/>
    <w:rPr>
      <w:sz w:val="20"/>
      <w:szCs w:val="20"/>
    </w:rPr>
  </w:style>
  <w:style w:type="paragraph" w:styleId="Assuntodocomentrio">
    <w:name w:val="annotation subject"/>
    <w:basedOn w:val="Textodecomentrio"/>
    <w:next w:val="Textodecomentrio"/>
    <w:link w:val="AssuntodocomentrioChar"/>
    <w:uiPriority w:val="99"/>
    <w:semiHidden/>
    <w:unhideWhenUsed/>
    <w:rsid w:val="003313B3"/>
    <w:rPr>
      <w:b/>
      <w:bCs/>
    </w:rPr>
  </w:style>
  <w:style w:type="character" w:customStyle="1" w:styleId="AssuntodocomentrioChar">
    <w:name w:val="Assunto do comentário Char"/>
    <w:basedOn w:val="TextodecomentrioChar"/>
    <w:link w:val="Assuntodocomentrio"/>
    <w:uiPriority w:val="99"/>
    <w:semiHidden/>
    <w:rsid w:val="003313B3"/>
    <w:rPr>
      <w:b/>
      <w:bCs/>
      <w:sz w:val="20"/>
      <w:szCs w:val="20"/>
    </w:rPr>
  </w:style>
  <w:style w:type="paragraph" w:styleId="PargrafodaLista">
    <w:name w:val="List Paragraph"/>
    <w:basedOn w:val="Normal"/>
    <w:uiPriority w:val="34"/>
    <w:qFormat/>
    <w:rsid w:val="00237F52"/>
    <w:pPr>
      <w:ind w:left="720"/>
      <w:contextualSpacing/>
    </w:pPr>
  </w:style>
  <w:style w:type="paragraph" w:customStyle="1" w:styleId="Default">
    <w:name w:val="Default"/>
    <w:rsid w:val="009B510E"/>
    <w:pPr>
      <w:autoSpaceDE w:val="0"/>
      <w:autoSpaceDN w:val="0"/>
      <w:adjustRightInd w:val="0"/>
      <w:spacing w:before="0" w:beforeAutospacing="0" w:after="0" w:afterAutospacing="0" w:line="240" w:lineRule="auto"/>
      <w:jc w:val="left"/>
    </w:pPr>
    <w:rPr>
      <w:rFonts w:ascii="Calibri" w:hAnsi="Calibri" w:cs="Calibri"/>
      <w:color w:val="000000"/>
      <w:sz w:val="24"/>
      <w:szCs w:val="24"/>
    </w:rPr>
  </w:style>
  <w:style w:type="character" w:customStyle="1" w:styleId="Ttulo1Char">
    <w:name w:val="Título 1 Char"/>
    <w:basedOn w:val="Fontepargpadro"/>
    <w:link w:val="Ttulo1"/>
    <w:uiPriority w:val="9"/>
    <w:rsid w:val="000818F1"/>
    <w:rPr>
      <w:rFonts w:ascii="Times New Roman" w:hAnsi="Times New Roman" w:cs="Times New Roman"/>
      <w:b/>
      <w:sz w:val="24"/>
      <w:szCs w:val="24"/>
    </w:rPr>
  </w:style>
  <w:style w:type="paragraph" w:styleId="Cabealho">
    <w:name w:val="header"/>
    <w:basedOn w:val="Normal"/>
    <w:link w:val="CabealhoChar"/>
    <w:uiPriority w:val="99"/>
    <w:unhideWhenUsed/>
    <w:rsid w:val="006537D5"/>
    <w:pPr>
      <w:tabs>
        <w:tab w:val="center" w:pos="4252"/>
        <w:tab w:val="right" w:pos="8504"/>
      </w:tabs>
      <w:spacing w:after="0"/>
    </w:pPr>
  </w:style>
  <w:style w:type="character" w:customStyle="1" w:styleId="CabealhoChar">
    <w:name w:val="Cabeçalho Char"/>
    <w:basedOn w:val="Fontepargpadro"/>
    <w:link w:val="Cabealho"/>
    <w:uiPriority w:val="99"/>
    <w:rsid w:val="006537D5"/>
    <w:rPr>
      <w:rFonts w:ascii="Times New Roman" w:hAnsi="Times New Roman" w:cs="Times New Roman"/>
      <w:sz w:val="24"/>
      <w:szCs w:val="24"/>
    </w:rPr>
  </w:style>
  <w:style w:type="paragraph" w:styleId="Rodap">
    <w:name w:val="footer"/>
    <w:basedOn w:val="Normal"/>
    <w:link w:val="RodapChar"/>
    <w:uiPriority w:val="99"/>
    <w:unhideWhenUsed/>
    <w:rsid w:val="006537D5"/>
    <w:pPr>
      <w:tabs>
        <w:tab w:val="center" w:pos="4252"/>
        <w:tab w:val="right" w:pos="8504"/>
      </w:tabs>
      <w:spacing w:after="0"/>
    </w:pPr>
  </w:style>
  <w:style w:type="character" w:customStyle="1" w:styleId="RodapChar">
    <w:name w:val="Rodapé Char"/>
    <w:basedOn w:val="Fontepargpadro"/>
    <w:link w:val="Rodap"/>
    <w:uiPriority w:val="99"/>
    <w:rsid w:val="006537D5"/>
    <w:rPr>
      <w:rFonts w:ascii="Times New Roman" w:hAnsi="Times New Roman" w:cs="Times New Roman"/>
      <w:sz w:val="24"/>
      <w:szCs w:val="24"/>
    </w:rPr>
  </w:style>
  <w:style w:type="paragraph" w:customStyle="1" w:styleId="xmsonormal">
    <w:name w:val="x_msonormal"/>
    <w:basedOn w:val="Normal"/>
    <w:rsid w:val="00D13AAC"/>
    <w:pPr>
      <w:autoSpaceDE/>
      <w:autoSpaceDN/>
      <w:adjustRightInd/>
      <w:spacing w:before="100" w:beforeAutospacing="1" w:after="100" w:afterAutospacing="1"/>
      <w:jc w:val="left"/>
    </w:pPr>
    <w:rPr>
      <w:rFonts w:eastAsia="Times New Roman"/>
      <w:lang w:eastAsia="pt-BR"/>
    </w:rPr>
  </w:style>
  <w:style w:type="paragraph" w:customStyle="1" w:styleId="WW-Ttulo1">
    <w:name w:val="WW-Título1"/>
    <w:basedOn w:val="Normal"/>
    <w:next w:val="Subttulo"/>
    <w:rsid w:val="00600C43"/>
    <w:pPr>
      <w:suppressAutoHyphens/>
      <w:autoSpaceDE/>
      <w:autoSpaceDN/>
      <w:adjustRightInd/>
      <w:spacing w:after="0"/>
      <w:jc w:val="center"/>
    </w:pPr>
    <w:rPr>
      <w:rFonts w:eastAsia="Times New Roman"/>
      <w:b/>
      <w:bCs/>
      <w:szCs w:val="20"/>
      <w:lang w:eastAsia="ar-SA"/>
    </w:rPr>
  </w:style>
  <w:style w:type="paragraph" w:customStyle="1" w:styleId="WW-Ttulo11">
    <w:name w:val="WW-Título11"/>
    <w:basedOn w:val="Normal"/>
    <w:next w:val="Corpodetexto"/>
    <w:rsid w:val="00600C43"/>
    <w:pPr>
      <w:keepNext/>
      <w:suppressAutoHyphens/>
      <w:autoSpaceDE/>
      <w:autoSpaceDN/>
      <w:adjustRightInd/>
      <w:spacing w:before="240" w:after="120"/>
      <w:jc w:val="left"/>
    </w:pPr>
    <w:rPr>
      <w:rFonts w:ascii="Arial" w:eastAsia="Lucida Sans Unicode" w:hAnsi="Arial" w:cs="Tahoma"/>
      <w:sz w:val="28"/>
      <w:szCs w:val="28"/>
      <w:lang w:eastAsia="ar-SA"/>
    </w:rPr>
  </w:style>
  <w:style w:type="paragraph" w:styleId="Subttulo">
    <w:name w:val="Subtitle"/>
    <w:basedOn w:val="Normal"/>
    <w:next w:val="Normal"/>
    <w:link w:val="SubttuloChar"/>
    <w:uiPriority w:val="11"/>
    <w:qFormat/>
    <w:rsid w:val="00600C4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tuloChar">
    <w:name w:val="Subtítulo Char"/>
    <w:basedOn w:val="Fontepargpadro"/>
    <w:link w:val="Subttulo"/>
    <w:uiPriority w:val="11"/>
    <w:rsid w:val="00600C43"/>
    <w:rPr>
      <w:rFonts w:eastAsiaTheme="minorEastAsia"/>
      <w:color w:val="5A5A5A" w:themeColor="text1" w:themeTint="A5"/>
      <w:spacing w:val="15"/>
    </w:rPr>
  </w:style>
  <w:style w:type="paragraph" w:styleId="Corpodetexto">
    <w:name w:val="Body Text"/>
    <w:basedOn w:val="Normal"/>
    <w:link w:val="CorpodetextoChar"/>
    <w:uiPriority w:val="99"/>
    <w:semiHidden/>
    <w:unhideWhenUsed/>
    <w:rsid w:val="00600C43"/>
    <w:pPr>
      <w:spacing w:after="120"/>
    </w:pPr>
  </w:style>
  <w:style w:type="character" w:customStyle="1" w:styleId="CorpodetextoChar">
    <w:name w:val="Corpo de texto Char"/>
    <w:basedOn w:val="Fontepargpadro"/>
    <w:link w:val="Corpodetexto"/>
    <w:uiPriority w:val="99"/>
    <w:semiHidden/>
    <w:rsid w:val="00600C4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985521">
      <w:bodyDiv w:val="1"/>
      <w:marLeft w:val="0"/>
      <w:marRight w:val="0"/>
      <w:marTop w:val="0"/>
      <w:marBottom w:val="0"/>
      <w:divBdr>
        <w:top w:val="none" w:sz="0" w:space="0" w:color="auto"/>
        <w:left w:val="none" w:sz="0" w:space="0" w:color="auto"/>
        <w:bottom w:val="none" w:sz="0" w:space="0" w:color="auto"/>
        <w:right w:val="none" w:sz="0" w:space="0" w:color="auto"/>
      </w:divBdr>
    </w:div>
    <w:div w:id="455873819">
      <w:bodyDiv w:val="1"/>
      <w:marLeft w:val="0"/>
      <w:marRight w:val="0"/>
      <w:marTop w:val="0"/>
      <w:marBottom w:val="0"/>
      <w:divBdr>
        <w:top w:val="none" w:sz="0" w:space="0" w:color="auto"/>
        <w:left w:val="none" w:sz="0" w:space="0" w:color="auto"/>
        <w:bottom w:val="none" w:sz="0" w:space="0" w:color="auto"/>
        <w:right w:val="none" w:sz="0" w:space="0" w:color="auto"/>
      </w:divBdr>
    </w:div>
    <w:div w:id="1394504261">
      <w:bodyDiv w:val="1"/>
      <w:marLeft w:val="0"/>
      <w:marRight w:val="0"/>
      <w:marTop w:val="0"/>
      <w:marBottom w:val="0"/>
      <w:divBdr>
        <w:top w:val="none" w:sz="0" w:space="0" w:color="auto"/>
        <w:left w:val="none" w:sz="0" w:space="0" w:color="auto"/>
        <w:bottom w:val="none" w:sz="0" w:space="0" w:color="auto"/>
        <w:right w:val="none" w:sz="0" w:space="0" w:color="auto"/>
      </w:divBdr>
      <w:divsChild>
        <w:div w:id="211039619">
          <w:marLeft w:val="0"/>
          <w:marRight w:val="0"/>
          <w:marTop w:val="0"/>
          <w:marBottom w:val="0"/>
          <w:divBdr>
            <w:top w:val="none" w:sz="0" w:space="0" w:color="auto"/>
            <w:left w:val="none" w:sz="0" w:space="0" w:color="auto"/>
            <w:bottom w:val="none" w:sz="0" w:space="0" w:color="auto"/>
            <w:right w:val="none" w:sz="0" w:space="0" w:color="auto"/>
          </w:divBdr>
        </w:div>
        <w:div w:id="1829519828">
          <w:marLeft w:val="0"/>
          <w:marRight w:val="0"/>
          <w:marTop w:val="0"/>
          <w:marBottom w:val="0"/>
          <w:divBdr>
            <w:top w:val="none" w:sz="0" w:space="0" w:color="auto"/>
            <w:left w:val="none" w:sz="0" w:space="0" w:color="auto"/>
            <w:bottom w:val="none" w:sz="0" w:space="0" w:color="auto"/>
            <w:right w:val="none" w:sz="0" w:space="0" w:color="auto"/>
          </w:divBdr>
        </w:div>
        <w:div w:id="1823305308">
          <w:marLeft w:val="0"/>
          <w:marRight w:val="0"/>
          <w:marTop w:val="0"/>
          <w:marBottom w:val="0"/>
          <w:divBdr>
            <w:top w:val="none" w:sz="0" w:space="0" w:color="auto"/>
            <w:left w:val="none" w:sz="0" w:space="0" w:color="auto"/>
            <w:bottom w:val="none" w:sz="0" w:space="0" w:color="auto"/>
            <w:right w:val="none" w:sz="0" w:space="0" w:color="auto"/>
          </w:divBdr>
        </w:div>
        <w:div w:id="1825971281">
          <w:marLeft w:val="0"/>
          <w:marRight w:val="0"/>
          <w:marTop w:val="0"/>
          <w:marBottom w:val="0"/>
          <w:divBdr>
            <w:top w:val="none" w:sz="0" w:space="0" w:color="auto"/>
            <w:left w:val="none" w:sz="0" w:space="0" w:color="auto"/>
            <w:bottom w:val="none" w:sz="0" w:space="0" w:color="auto"/>
            <w:right w:val="none" w:sz="0" w:space="0" w:color="auto"/>
          </w:divBdr>
        </w:div>
      </w:divsChild>
    </w:div>
    <w:div w:id="1634362588">
      <w:bodyDiv w:val="1"/>
      <w:marLeft w:val="0"/>
      <w:marRight w:val="0"/>
      <w:marTop w:val="0"/>
      <w:marBottom w:val="0"/>
      <w:divBdr>
        <w:top w:val="none" w:sz="0" w:space="0" w:color="auto"/>
        <w:left w:val="none" w:sz="0" w:space="0" w:color="auto"/>
        <w:bottom w:val="none" w:sz="0" w:space="0" w:color="auto"/>
        <w:right w:val="none" w:sz="0" w:space="0" w:color="auto"/>
      </w:divBdr>
    </w:div>
    <w:div w:id="1669283773">
      <w:bodyDiv w:val="1"/>
      <w:marLeft w:val="0"/>
      <w:marRight w:val="0"/>
      <w:marTop w:val="0"/>
      <w:marBottom w:val="0"/>
      <w:divBdr>
        <w:top w:val="none" w:sz="0" w:space="0" w:color="auto"/>
        <w:left w:val="none" w:sz="0" w:space="0" w:color="auto"/>
        <w:bottom w:val="none" w:sz="0" w:space="0" w:color="auto"/>
        <w:right w:val="none" w:sz="0" w:space="0" w:color="auto"/>
      </w:divBdr>
    </w:div>
    <w:div w:id="2140873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microsoft.com/office/2016/09/relationships/commentsIds" Target="commentsIds.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commentsExtended" Target="commentsExtended.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omments" Target="comments.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C04992-E5A1-473D-9DB3-7D4B2060B0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1366</Words>
  <Characters>7379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Patricia</dc:creator>
  <cp:lastModifiedBy>mma</cp:lastModifiedBy>
  <cp:revision>4</cp:revision>
  <cp:lastPrinted>2017-10-16T17:18:00Z</cp:lastPrinted>
  <dcterms:created xsi:type="dcterms:W3CDTF">2018-01-31T17:08:00Z</dcterms:created>
  <dcterms:modified xsi:type="dcterms:W3CDTF">2018-01-31T20:03:00Z</dcterms:modified>
</cp:coreProperties>
</file>